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2B3EEA" w14:textId="7DE62724" w:rsidR="00245327" w:rsidRPr="00371BEF" w:rsidRDefault="00EA3D38" w:rsidP="00245327">
      <w:pPr>
        <w:pStyle w:val="Title"/>
      </w:pPr>
      <w:bookmarkStart w:id="0" w:name="_Toc338403756"/>
      <w:bookmarkStart w:id="1" w:name="_Toc289325803"/>
      <w:bookmarkStart w:id="2" w:name="_GoBack"/>
      <w:bookmarkEnd w:id="2"/>
      <w:r>
        <w:rPr>
          <w:noProof/>
          <w:lang w:val="en-IE" w:eastAsia="en-IE"/>
        </w:rPr>
        <mc:AlternateContent>
          <mc:Choice Requires="wps">
            <w:drawing>
              <wp:anchor distT="0" distB="0" distL="114300" distR="114300" simplePos="0" relativeHeight="251659776" behindDoc="0" locked="0" layoutInCell="1" allowOverlap="1" wp14:anchorId="0855B490" wp14:editId="2E293515">
                <wp:simplePos x="0" y="0"/>
                <wp:positionH relativeFrom="column">
                  <wp:posOffset>1354455</wp:posOffset>
                </wp:positionH>
                <wp:positionV relativeFrom="paragraph">
                  <wp:posOffset>364490</wp:posOffset>
                </wp:positionV>
                <wp:extent cx="3657600" cy="4836160"/>
                <wp:effectExtent l="0" t="0" r="0" b="2540"/>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483616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4E620F" w14:textId="77777777" w:rsidR="000B4BC4" w:rsidRDefault="000B4BC4"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14:paraId="3914C559" w14:textId="77777777" w:rsidR="000B4BC4" w:rsidRDefault="000B4BC4" w:rsidP="00245327">
                            <w:pPr>
                              <w:autoSpaceDE w:val="0"/>
                              <w:autoSpaceDN w:val="0"/>
                              <w:adjustRightInd w:val="0"/>
                              <w:jc w:val="center"/>
                              <w:rPr>
                                <w:rFonts w:cs="Arial"/>
                                <w:b/>
                                <w:bCs/>
                                <w:color w:val="000000"/>
                                <w:sz w:val="36"/>
                                <w:szCs w:val="36"/>
                              </w:rPr>
                            </w:pPr>
                          </w:p>
                          <w:p w14:paraId="6CE3B062" w14:textId="77777777" w:rsidR="000B4BC4" w:rsidRPr="00380C7B" w:rsidRDefault="000B4BC4"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14:paraId="75F2A39F" w14:textId="77777777" w:rsidR="000B4BC4" w:rsidRPr="00380C7B" w:rsidRDefault="000B4BC4" w:rsidP="00245327">
                            <w:pPr>
                              <w:autoSpaceDE w:val="0"/>
                              <w:autoSpaceDN w:val="0"/>
                              <w:adjustRightInd w:val="0"/>
                              <w:jc w:val="center"/>
                              <w:rPr>
                                <w:rFonts w:cs="Arial"/>
                                <w:b/>
                                <w:bCs/>
                                <w:color w:val="000000"/>
                                <w:sz w:val="36"/>
                                <w:szCs w:val="36"/>
                                <w:highlight w:val="yellow"/>
                              </w:rPr>
                            </w:pPr>
                          </w:p>
                          <w:p w14:paraId="787C0D0F" w14:textId="77777777" w:rsidR="000B4BC4" w:rsidRPr="00AD1083" w:rsidRDefault="000B4BC4"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14:paraId="4A0DF3DB" w14:textId="77777777" w:rsidR="000B4BC4" w:rsidRPr="00AD1083" w:rsidRDefault="000B4BC4" w:rsidP="00245327">
                            <w:pPr>
                              <w:autoSpaceDE w:val="0"/>
                              <w:autoSpaceDN w:val="0"/>
                              <w:adjustRightInd w:val="0"/>
                              <w:jc w:val="center"/>
                              <w:rPr>
                                <w:rFonts w:cs="Arial"/>
                                <w:b/>
                                <w:bCs/>
                                <w:color w:val="000000"/>
                                <w:sz w:val="36"/>
                                <w:szCs w:val="36"/>
                              </w:rPr>
                            </w:pPr>
                          </w:p>
                          <w:p w14:paraId="1450F8B2" w14:textId="77777777" w:rsidR="000B4BC4" w:rsidRPr="00AD1083" w:rsidRDefault="000B4BC4"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016179DE" w14:textId="77777777" w:rsidR="000B4BC4" w:rsidRPr="00AD1083" w:rsidRDefault="000B4BC4" w:rsidP="00245327">
                            <w:pPr>
                              <w:autoSpaceDE w:val="0"/>
                              <w:autoSpaceDN w:val="0"/>
                              <w:adjustRightInd w:val="0"/>
                              <w:jc w:val="center"/>
                              <w:rPr>
                                <w:rFonts w:cs="Arial"/>
                                <w:b/>
                                <w:bCs/>
                                <w:color w:val="000000"/>
                                <w:sz w:val="36"/>
                                <w:szCs w:val="36"/>
                              </w:rPr>
                            </w:pPr>
                          </w:p>
                          <w:p w14:paraId="138CEBC7" w14:textId="77777777" w:rsidR="000B4BC4" w:rsidRPr="00AD1083" w:rsidRDefault="000B4BC4"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14:paraId="203DF8A1" w14:textId="77777777" w:rsidR="000B4BC4" w:rsidRPr="00AD1083" w:rsidRDefault="000B4BC4" w:rsidP="00245327">
                            <w:pPr>
                              <w:autoSpaceDE w:val="0"/>
                              <w:autoSpaceDN w:val="0"/>
                              <w:adjustRightInd w:val="0"/>
                              <w:jc w:val="center"/>
                              <w:rPr>
                                <w:rFonts w:cs="Arial"/>
                                <w:b/>
                                <w:bCs/>
                                <w:color w:val="000000"/>
                                <w:sz w:val="36"/>
                                <w:szCs w:val="36"/>
                              </w:rPr>
                            </w:pPr>
                          </w:p>
                          <w:p w14:paraId="0477F479" w14:textId="77777777" w:rsidR="000B4BC4" w:rsidRDefault="000B4BC4" w:rsidP="000D1338">
                            <w:pPr>
                              <w:autoSpaceDE w:val="0"/>
                              <w:autoSpaceDN w:val="0"/>
                              <w:adjustRightInd w:val="0"/>
                              <w:jc w:val="center"/>
                              <w:rPr>
                                <w:rFonts w:cs="Arial"/>
                                <w:b/>
                                <w:bCs/>
                                <w:color w:val="000000"/>
                                <w:sz w:val="36"/>
                                <w:szCs w:val="36"/>
                              </w:rPr>
                            </w:pPr>
                            <w:r>
                              <w:rPr>
                                <w:rFonts w:cs="Arial"/>
                                <w:b/>
                                <w:bCs/>
                                <w:color w:val="000000"/>
                                <w:sz w:val="36"/>
                                <w:szCs w:val="36"/>
                              </w:rPr>
                              <w:t>Power Sources on Buoys</w:t>
                            </w:r>
                          </w:p>
                          <w:p w14:paraId="25B31F66" w14:textId="77777777" w:rsidR="000B4BC4" w:rsidRDefault="000B4BC4" w:rsidP="000D1338">
                            <w:pPr>
                              <w:autoSpaceDE w:val="0"/>
                              <w:autoSpaceDN w:val="0"/>
                              <w:adjustRightInd w:val="0"/>
                              <w:jc w:val="center"/>
                              <w:rPr>
                                <w:rFonts w:cs="Arial"/>
                                <w:b/>
                                <w:bCs/>
                                <w:color w:val="000000"/>
                                <w:sz w:val="36"/>
                                <w:szCs w:val="36"/>
                              </w:rPr>
                            </w:pPr>
                          </w:p>
                          <w:p w14:paraId="63C85E70" w14:textId="2C2FCE77" w:rsidR="000B4BC4" w:rsidRPr="000D1338" w:rsidRDefault="000B4BC4" w:rsidP="000D1338">
                            <w:pPr>
                              <w:autoSpaceDE w:val="0"/>
                              <w:autoSpaceDN w:val="0"/>
                              <w:adjustRightInd w:val="0"/>
                              <w:jc w:val="center"/>
                              <w:rPr>
                                <w:b/>
                                <w:bCs/>
                                <w:color w:val="000000"/>
                                <w:sz w:val="32"/>
                                <w:szCs w:val="32"/>
                              </w:rPr>
                            </w:pPr>
                            <w:r w:rsidRPr="000D1338">
                              <w:rPr>
                                <w:b/>
                                <w:bCs/>
                                <w:color w:val="000000"/>
                                <w:sz w:val="32"/>
                                <w:szCs w:val="32"/>
                              </w:rPr>
                              <w:t xml:space="preserve">Module </w:t>
                            </w:r>
                            <w:r w:rsidR="00242C4E">
                              <w:rPr>
                                <w:b/>
                                <w:bCs/>
                                <w:color w:val="000000"/>
                                <w:sz w:val="32"/>
                                <w:szCs w:val="32"/>
                              </w:rPr>
                              <w:t>1</w:t>
                            </w:r>
                            <w:r w:rsidRPr="000D1338">
                              <w:rPr>
                                <w:b/>
                                <w:bCs/>
                                <w:color w:val="000000"/>
                                <w:sz w:val="32"/>
                                <w:szCs w:val="32"/>
                              </w:rPr>
                              <w:t xml:space="preserve"> Element </w:t>
                            </w:r>
                            <w:r w:rsidR="00242C4E">
                              <w:rPr>
                                <w:b/>
                                <w:bCs/>
                                <w:color w:val="000000"/>
                                <w:sz w:val="32"/>
                                <w:szCs w:val="32"/>
                              </w:rPr>
                              <w:t>1</w:t>
                            </w:r>
                            <w:r w:rsidRPr="000D1338">
                              <w:rPr>
                                <w:b/>
                                <w:bCs/>
                                <w:color w:val="000000"/>
                                <w:sz w:val="32"/>
                                <w:szCs w:val="32"/>
                              </w:rPr>
                              <w:t>.</w:t>
                            </w:r>
                            <w:r w:rsidR="00242C4E">
                              <w:rPr>
                                <w:b/>
                                <w:bCs/>
                                <w:color w:val="000000"/>
                                <w:sz w:val="32"/>
                                <w:szCs w:val="32"/>
                              </w:rPr>
                              <w:t>14</w:t>
                            </w:r>
                            <w:r>
                              <w:rPr>
                                <w:b/>
                                <w:bCs/>
                                <w:color w:val="000000"/>
                                <w:sz w:val="32"/>
                                <w:szCs w:val="32"/>
                              </w:rPr>
                              <w:t xml:space="preserve"> </w:t>
                            </w:r>
                            <w:r w:rsidRPr="000D1338">
                              <w:rPr>
                                <w:b/>
                                <w:bCs/>
                                <w:color w:val="000000"/>
                                <w:sz w:val="32"/>
                                <w:szCs w:val="32"/>
                              </w:rPr>
                              <w:t xml:space="preserve"> </w:t>
                            </w:r>
                            <w:r w:rsidR="009E27F1">
                              <w:rPr>
                                <w:b/>
                                <w:bCs/>
                                <w:color w:val="000000"/>
                                <w:sz w:val="32"/>
                                <w:szCs w:val="32"/>
                              </w:rPr>
                              <w:t>(</w:t>
                            </w:r>
                            <w:r w:rsidRPr="00321557">
                              <w:rPr>
                                <w:b/>
                                <w:bCs/>
                                <w:color w:val="000000"/>
                                <w:sz w:val="32"/>
                                <w:szCs w:val="32"/>
                              </w:rPr>
                              <w:t>L2:</w:t>
                            </w:r>
                            <w:r w:rsidR="00242C4E">
                              <w:rPr>
                                <w:b/>
                                <w:bCs/>
                                <w:color w:val="000000"/>
                                <w:sz w:val="32"/>
                                <w:szCs w:val="32"/>
                              </w:rPr>
                              <w:t>1</w:t>
                            </w:r>
                            <w:r w:rsidRPr="00321557">
                              <w:rPr>
                                <w:b/>
                                <w:bCs/>
                                <w:color w:val="000000"/>
                                <w:sz w:val="32"/>
                                <w:szCs w:val="32"/>
                              </w:rPr>
                              <w:t>.</w:t>
                            </w:r>
                            <w:r w:rsidR="00242C4E">
                              <w:rPr>
                                <w:b/>
                                <w:bCs/>
                                <w:color w:val="000000"/>
                                <w:sz w:val="32"/>
                                <w:szCs w:val="32"/>
                              </w:rPr>
                              <w:t>14</w:t>
                            </w:r>
                            <w:r w:rsidR="009E27F1">
                              <w:rPr>
                                <w:b/>
                                <w:bCs/>
                                <w:color w:val="000000"/>
                                <w:sz w:val="32"/>
                                <w:szCs w:val="32"/>
                              </w:rPr>
                              <w:t>)</w:t>
                            </w:r>
                          </w:p>
                          <w:p w14:paraId="18DBD0BC" w14:textId="77777777" w:rsidR="000B4BC4" w:rsidRPr="000D1338" w:rsidRDefault="000B4BC4" w:rsidP="000D1338">
                            <w:pPr>
                              <w:autoSpaceDE w:val="0"/>
                              <w:autoSpaceDN w:val="0"/>
                              <w:adjustRightInd w:val="0"/>
                              <w:jc w:val="center"/>
                              <w:rPr>
                                <w:b/>
                                <w:bCs/>
                                <w:color w:val="000000"/>
                                <w:sz w:val="28"/>
                                <w:szCs w:val="28"/>
                              </w:rPr>
                            </w:pPr>
                          </w:p>
                          <w:p w14:paraId="43E37697" w14:textId="0944134C" w:rsidR="000B4BC4" w:rsidRPr="00845FF3" w:rsidRDefault="000B4BC4"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ins w:id="3" w:author="Gerardine Delanoye" w:date="2016-03-10T11:23:00Z">
                              <w:r w:rsidR="002D7BC0">
                                <w:rPr>
                                  <w:rFonts w:cs="Arial"/>
                                  <w:b/>
                                  <w:bCs/>
                                  <w:color w:val="000000"/>
                                  <w:sz w:val="36"/>
                                  <w:szCs w:val="36"/>
                                </w:rPr>
                                <w:t>2</w:t>
                              </w:r>
                            </w:ins>
                            <w:del w:id="4" w:author="Gerardine Delanoye" w:date="2016-03-10T11:23:00Z">
                              <w:r w:rsidRPr="00845FF3" w:rsidDel="002D7BC0">
                                <w:rPr>
                                  <w:rFonts w:cs="Arial"/>
                                  <w:b/>
                                  <w:bCs/>
                                  <w:color w:val="000000"/>
                                  <w:sz w:val="36"/>
                                  <w:szCs w:val="36"/>
                                </w:rPr>
                                <w:delText>1</w:delText>
                              </w:r>
                              <w:r w:rsidDel="002D7BC0">
                                <w:rPr>
                                  <w:rFonts w:cs="Arial"/>
                                  <w:b/>
                                  <w:bCs/>
                                  <w:color w:val="000000"/>
                                  <w:sz w:val="36"/>
                                  <w:szCs w:val="36"/>
                                </w:rPr>
                                <w:delText>.0</w:delText>
                              </w:r>
                            </w:del>
                          </w:p>
                          <w:p w14:paraId="084964D6" w14:textId="77777777" w:rsidR="000B4BC4" w:rsidRPr="00845FF3" w:rsidRDefault="000B4BC4" w:rsidP="00245327">
                            <w:pPr>
                              <w:autoSpaceDE w:val="0"/>
                              <w:autoSpaceDN w:val="0"/>
                              <w:adjustRightInd w:val="0"/>
                              <w:jc w:val="center"/>
                              <w:rPr>
                                <w:rFonts w:cs="Arial"/>
                                <w:b/>
                                <w:bCs/>
                                <w:color w:val="000000"/>
                                <w:sz w:val="36"/>
                                <w:szCs w:val="36"/>
                              </w:rPr>
                            </w:pPr>
                          </w:p>
                          <w:p w14:paraId="02AE2164" w14:textId="2BECD7B9" w:rsidR="000B4BC4" w:rsidRPr="00845FF3" w:rsidRDefault="002D7BC0" w:rsidP="00245327">
                            <w:pPr>
                              <w:autoSpaceDE w:val="0"/>
                              <w:autoSpaceDN w:val="0"/>
                              <w:adjustRightInd w:val="0"/>
                              <w:jc w:val="center"/>
                              <w:rPr>
                                <w:rFonts w:cs="Arial"/>
                                <w:b/>
                                <w:bCs/>
                                <w:color w:val="000000"/>
                                <w:sz w:val="36"/>
                                <w:szCs w:val="36"/>
                              </w:rPr>
                            </w:pPr>
                            <w:ins w:id="5" w:author="Gerardine Delanoye" w:date="2016-03-10T11:23:00Z">
                              <w:r>
                                <w:rPr>
                                  <w:rFonts w:cs="Arial"/>
                                  <w:b/>
                                  <w:bCs/>
                                  <w:color w:val="000000"/>
                                  <w:sz w:val="36"/>
                                  <w:szCs w:val="36"/>
                                </w:rPr>
                                <w:t>Juin 2016</w:t>
                              </w:r>
                            </w:ins>
                            <w:del w:id="6" w:author="Gerardine Delanoye" w:date="2016-03-10T11:23:00Z">
                              <w:r w:rsidR="00F453E3" w:rsidDel="002D7BC0">
                                <w:rPr>
                                  <w:rFonts w:cs="Arial"/>
                                  <w:b/>
                                  <w:bCs/>
                                  <w:color w:val="000000"/>
                                  <w:sz w:val="36"/>
                                  <w:szCs w:val="36"/>
                                </w:rPr>
                                <w:delText>October</w:delText>
                              </w:r>
                              <w:r w:rsidR="000B4BC4" w:rsidDel="002D7BC0">
                                <w:rPr>
                                  <w:rFonts w:cs="Arial"/>
                                  <w:b/>
                                  <w:bCs/>
                                  <w:color w:val="000000"/>
                                  <w:sz w:val="36"/>
                                  <w:szCs w:val="36"/>
                                </w:rPr>
                                <w:delText xml:space="preserve"> 2012</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55B490" id="_x0000_t202" coordsize="21600,21600" o:spt="202" path="m,l,21600r21600,l21600,xe">
                <v:stroke joinstyle="miter"/>
                <v:path gradientshapeok="t" o:connecttype="rect"/>
              </v:shapetype>
              <v:shape id="Text Box 111" o:spid="_x0000_s1026" type="#_x0000_t202" style="position:absolute;left:0;text-align:left;margin-left:106.65pt;margin-top:28.7pt;width:4in;height:38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" filled="f" fillcolor="#0c9" stroked="f">
                <v:textbox>
                  <w:txbxContent>
                    <w:p w14:paraId="6B4E620F" w14:textId="77777777" w:rsidR="000B4BC4" w:rsidRDefault="000B4BC4"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14:paraId="3914C559" w14:textId="77777777" w:rsidR="000B4BC4" w:rsidRDefault="000B4BC4" w:rsidP="00245327">
                      <w:pPr>
                        <w:autoSpaceDE w:val="0"/>
                        <w:autoSpaceDN w:val="0"/>
                        <w:adjustRightInd w:val="0"/>
                        <w:jc w:val="center"/>
                        <w:rPr>
                          <w:rFonts w:cs="Arial"/>
                          <w:b/>
                          <w:bCs/>
                          <w:color w:val="000000"/>
                          <w:sz w:val="36"/>
                          <w:szCs w:val="36"/>
                        </w:rPr>
                      </w:pPr>
                    </w:p>
                    <w:p w14:paraId="6CE3B062" w14:textId="77777777" w:rsidR="000B4BC4" w:rsidRPr="00380C7B" w:rsidRDefault="000B4BC4"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14:paraId="75F2A39F" w14:textId="77777777" w:rsidR="000B4BC4" w:rsidRPr="00380C7B" w:rsidRDefault="000B4BC4" w:rsidP="00245327">
                      <w:pPr>
                        <w:autoSpaceDE w:val="0"/>
                        <w:autoSpaceDN w:val="0"/>
                        <w:adjustRightInd w:val="0"/>
                        <w:jc w:val="center"/>
                        <w:rPr>
                          <w:rFonts w:cs="Arial"/>
                          <w:b/>
                          <w:bCs/>
                          <w:color w:val="000000"/>
                          <w:sz w:val="36"/>
                          <w:szCs w:val="36"/>
                          <w:highlight w:val="yellow"/>
                        </w:rPr>
                      </w:pPr>
                    </w:p>
                    <w:p w14:paraId="787C0D0F" w14:textId="77777777" w:rsidR="000B4BC4" w:rsidRPr="00AD1083" w:rsidRDefault="000B4BC4"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14:paraId="4A0DF3DB" w14:textId="77777777" w:rsidR="000B4BC4" w:rsidRPr="00AD1083" w:rsidRDefault="000B4BC4" w:rsidP="00245327">
                      <w:pPr>
                        <w:autoSpaceDE w:val="0"/>
                        <w:autoSpaceDN w:val="0"/>
                        <w:adjustRightInd w:val="0"/>
                        <w:jc w:val="center"/>
                        <w:rPr>
                          <w:rFonts w:cs="Arial"/>
                          <w:b/>
                          <w:bCs/>
                          <w:color w:val="000000"/>
                          <w:sz w:val="36"/>
                          <w:szCs w:val="36"/>
                        </w:rPr>
                      </w:pPr>
                    </w:p>
                    <w:p w14:paraId="1450F8B2" w14:textId="77777777" w:rsidR="000B4BC4" w:rsidRPr="00AD1083" w:rsidRDefault="000B4BC4"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016179DE" w14:textId="77777777" w:rsidR="000B4BC4" w:rsidRPr="00AD1083" w:rsidRDefault="000B4BC4" w:rsidP="00245327">
                      <w:pPr>
                        <w:autoSpaceDE w:val="0"/>
                        <w:autoSpaceDN w:val="0"/>
                        <w:adjustRightInd w:val="0"/>
                        <w:jc w:val="center"/>
                        <w:rPr>
                          <w:rFonts w:cs="Arial"/>
                          <w:b/>
                          <w:bCs/>
                          <w:color w:val="000000"/>
                          <w:sz w:val="36"/>
                          <w:szCs w:val="36"/>
                        </w:rPr>
                      </w:pPr>
                    </w:p>
                    <w:p w14:paraId="138CEBC7" w14:textId="77777777" w:rsidR="000B4BC4" w:rsidRPr="00AD1083" w:rsidRDefault="000B4BC4"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14:paraId="203DF8A1" w14:textId="77777777" w:rsidR="000B4BC4" w:rsidRPr="00AD1083" w:rsidRDefault="000B4BC4" w:rsidP="00245327">
                      <w:pPr>
                        <w:autoSpaceDE w:val="0"/>
                        <w:autoSpaceDN w:val="0"/>
                        <w:adjustRightInd w:val="0"/>
                        <w:jc w:val="center"/>
                        <w:rPr>
                          <w:rFonts w:cs="Arial"/>
                          <w:b/>
                          <w:bCs/>
                          <w:color w:val="000000"/>
                          <w:sz w:val="36"/>
                          <w:szCs w:val="36"/>
                        </w:rPr>
                      </w:pPr>
                    </w:p>
                    <w:p w14:paraId="0477F479" w14:textId="77777777" w:rsidR="000B4BC4" w:rsidRDefault="000B4BC4" w:rsidP="000D1338">
                      <w:pPr>
                        <w:autoSpaceDE w:val="0"/>
                        <w:autoSpaceDN w:val="0"/>
                        <w:adjustRightInd w:val="0"/>
                        <w:jc w:val="center"/>
                        <w:rPr>
                          <w:rFonts w:cs="Arial"/>
                          <w:b/>
                          <w:bCs/>
                          <w:color w:val="000000"/>
                          <w:sz w:val="36"/>
                          <w:szCs w:val="36"/>
                        </w:rPr>
                      </w:pPr>
                      <w:r>
                        <w:rPr>
                          <w:rFonts w:cs="Arial"/>
                          <w:b/>
                          <w:bCs/>
                          <w:color w:val="000000"/>
                          <w:sz w:val="36"/>
                          <w:szCs w:val="36"/>
                        </w:rPr>
                        <w:t>Power Sources on Buoys</w:t>
                      </w:r>
                    </w:p>
                    <w:p w14:paraId="25B31F66" w14:textId="77777777" w:rsidR="000B4BC4" w:rsidRDefault="000B4BC4" w:rsidP="000D1338">
                      <w:pPr>
                        <w:autoSpaceDE w:val="0"/>
                        <w:autoSpaceDN w:val="0"/>
                        <w:adjustRightInd w:val="0"/>
                        <w:jc w:val="center"/>
                        <w:rPr>
                          <w:rFonts w:cs="Arial"/>
                          <w:b/>
                          <w:bCs/>
                          <w:color w:val="000000"/>
                          <w:sz w:val="36"/>
                          <w:szCs w:val="36"/>
                        </w:rPr>
                      </w:pPr>
                    </w:p>
                    <w:p w14:paraId="63C85E70" w14:textId="2C2FCE77" w:rsidR="000B4BC4" w:rsidRPr="000D1338" w:rsidRDefault="000B4BC4" w:rsidP="000D1338">
                      <w:pPr>
                        <w:autoSpaceDE w:val="0"/>
                        <w:autoSpaceDN w:val="0"/>
                        <w:adjustRightInd w:val="0"/>
                        <w:jc w:val="center"/>
                        <w:rPr>
                          <w:b/>
                          <w:bCs/>
                          <w:color w:val="000000"/>
                          <w:sz w:val="32"/>
                          <w:szCs w:val="32"/>
                        </w:rPr>
                      </w:pPr>
                      <w:r w:rsidRPr="000D1338">
                        <w:rPr>
                          <w:b/>
                          <w:bCs/>
                          <w:color w:val="000000"/>
                          <w:sz w:val="32"/>
                          <w:szCs w:val="32"/>
                        </w:rPr>
                        <w:t xml:space="preserve">Module </w:t>
                      </w:r>
                      <w:r w:rsidR="00242C4E">
                        <w:rPr>
                          <w:b/>
                          <w:bCs/>
                          <w:color w:val="000000"/>
                          <w:sz w:val="32"/>
                          <w:szCs w:val="32"/>
                        </w:rPr>
                        <w:t>1</w:t>
                      </w:r>
                      <w:r w:rsidRPr="000D1338">
                        <w:rPr>
                          <w:b/>
                          <w:bCs/>
                          <w:color w:val="000000"/>
                          <w:sz w:val="32"/>
                          <w:szCs w:val="32"/>
                        </w:rPr>
                        <w:t xml:space="preserve"> Element </w:t>
                      </w:r>
                      <w:r w:rsidR="00242C4E">
                        <w:rPr>
                          <w:b/>
                          <w:bCs/>
                          <w:color w:val="000000"/>
                          <w:sz w:val="32"/>
                          <w:szCs w:val="32"/>
                        </w:rPr>
                        <w:t>1</w:t>
                      </w:r>
                      <w:r w:rsidRPr="000D1338">
                        <w:rPr>
                          <w:b/>
                          <w:bCs/>
                          <w:color w:val="000000"/>
                          <w:sz w:val="32"/>
                          <w:szCs w:val="32"/>
                        </w:rPr>
                        <w:t>.</w:t>
                      </w:r>
                      <w:r w:rsidR="00242C4E">
                        <w:rPr>
                          <w:b/>
                          <w:bCs/>
                          <w:color w:val="000000"/>
                          <w:sz w:val="32"/>
                          <w:szCs w:val="32"/>
                        </w:rPr>
                        <w:t>14</w:t>
                      </w:r>
                      <w:r>
                        <w:rPr>
                          <w:b/>
                          <w:bCs/>
                          <w:color w:val="000000"/>
                          <w:sz w:val="32"/>
                          <w:szCs w:val="32"/>
                        </w:rPr>
                        <w:t xml:space="preserve"> </w:t>
                      </w:r>
                      <w:r w:rsidRPr="000D1338">
                        <w:rPr>
                          <w:b/>
                          <w:bCs/>
                          <w:color w:val="000000"/>
                          <w:sz w:val="32"/>
                          <w:szCs w:val="32"/>
                        </w:rPr>
                        <w:t xml:space="preserve"> </w:t>
                      </w:r>
                      <w:r w:rsidR="009E27F1">
                        <w:rPr>
                          <w:b/>
                          <w:bCs/>
                          <w:color w:val="000000"/>
                          <w:sz w:val="32"/>
                          <w:szCs w:val="32"/>
                        </w:rPr>
                        <w:t>(</w:t>
                      </w:r>
                      <w:r w:rsidRPr="00321557">
                        <w:rPr>
                          <w:b/>
                          <w:bCs/>
                          <w:color w:val="000000"/>
                          <w:sz w:val="32"/>
                          <w:szCs w:val="32"/>
                        </w:rPr>
                        <w:t>L2:</w:t>
                      </w:r>
                      <w:r w:rsidR="00242C4E">
                        <w:rPr>
                          <w:b/>
                          <w:bCs/>
                          <w:color w:val="000000"/>
                          <w:sz w:val="32"/>
                          <w:szCs w:val="32"/>
                        </w:rPr>
                        <w:t>1</w:t>
                      </w:r>
                      <w:r w:rsidRPr="00321557">
                        <w:rPr>
                          <w:b/>
                          <w:bCs/>
                          <w:color w:val="000000"/>
                          <w:sz w:val="32"/>
                          <w:szCs w:val="32"/>
                        </w:rPr>
                        <w:t>.</w:t>
                      </w:r>
                      <w:r w:rsidR="00242C4E">
                        <w:rPr>
                          <w:b/>
                          <w:bCs/>
                          <w:color w:val="000000"/>
                          <w:sz w:val="32"/>
                          <w:szCs w:val="32"/>
                        </w:rPr>
                        <w:t>14</w:t>
                      </w:r>
                      <w:r w:rsidR="009E27F1">
                        <w:rPr>
                          <w:b/>
                          <w:bCs/>
                          <w:color w:val="000000"/>
                          <w:sz w:val="32"/>
                          <w:szCs w:val="32"/>
                        </w:rPr>
                        <w:t>)</w:t>
                      </w:r>
                    </w:p>
                    <w:p w14:paraId="18DBD0BC" w14:textId="77777777" w:rsidR="000B4BC4" w:rsidRPr="000D1338" w:rsidRDefault="000B4BC4" w:rsidP="000D1338">
                      <w:pPr>
                        <w:autoSpaceDE w:val="0"/>
                        <w:autoSpaceDN w:val="0"/>
                        <w:adjustRightInd w:val="0"/>
                        <w:jc w:val="center"/>
                        <w:rPr>
                          <w:b/>
                          <w:bCs/>
                          <w:color w:val="000000"/>
                          <w:sz w:val="28"/>
                          <w:szCs w:val="28"/>
                        </w:rPr>
                      </w:pPr>
                    </w:p>
                    <w:p w14:paraId="43E37697" w14:textId="0944134C" w:rsidR="000B4BC4" w:rsidRPr="00845FF3" w:rsidRDefault="000B4BC4"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ins w:id="7" w:author="Gerardine Delanoye" w:date="2016-03-10T11:23:00Z">
                        <w:r w:rsidR="002D7BC0">
                          <w:rPr>
                            <w:rFonts w:cs="Arial"/>
                            <w:b/>
                            <w:bCs/>
                            <w:color w:val="000000"/>
                            <w:sz w:val="36"/>
                            <w:szCs w:val="36"/>
                          </w:rPr>
                          <w:t>2</w:t>
                        </w:r>
                      </w:ins>
                      <w:del w:id="8" w:author="Gerardine Delanoye" w:date="2016-03-10T11:23:00Z">
                        <w:r w:rsidRPr="00845FF3" w:rsidDel="002D7BC0">
                          <w:rPr>
                            <w:rFonts w:cs="Arial"/>
                            <w:b/>
                            <w:bCs/>
                            <w:color w:val="000000"/>
                            <w:sz w:val="36"/>
                            <w:szCs w:val="36"/>
                          </w:rPr>
                          <w:delText>1</w:delText>
                        </w:r>
                        <w:r w:rsidDel="002D7BC0">
                          <w:rPr>
                            <w:rFonts w:cs="Arial"/>
                            <w:b/>
                            <w:bCs/>
                            <w:color w:val="000000"/>
                            <w:sz w:val="36"/>
                            <w:szCs w:val="36"/>
                          </w:rPr>
                          <w:delText>.0</w:delText>
                        </w:r>
                      </w:del>
                    </w:p>
                    <w:p w14:paraId="084964D6" w14:textId="77777777" w:rsidR="000B4BC4" w:rsidRPr="00845FF3" w:rsidRDefault="000B4BC4" w:rsidP="00245327">
                      <w:pPr>
                        <w:autoSpaceDE w:val="0"/>
                        <w:autoSpaceDN w:val="0"/>
                        <w:adjustRightInd w:val="0"/>
                        <w:jc w:val="center"/>
                        <w:rPr>
                          <w:rFonts w:cs="Arial"/>
                          <w:b/>
                          <w:bCs/>
                          <w:color w:val="000000"/>
                          <w:sz w:val="36"/>
                          <w:szCs w:val="36"/>
                        </w:rPr>
                      </w:pPr>
                    </w:p>
                    <w:p w14:paraId="02AE2164" w14:textId="2BECD7B9" w:rsidR="000B4BC4" w:rsidRPr="00845FF3" w:rsidRDefault="002D7BC0" w:rsidP="00245327">
                      <w:pPr>
                        <w:autoSpaceDE w:val="0"/>
                        <w:autoSpaceDN w:val="0"/>
                        <w:adjustRightInd w:val="0"/>
                        <w:jc w:val="center"/>
                        <w:rPr>
                          <w:rFonts w:cs="Arial"/>
                          <w:b/>
                          <w:bCs/>
                          <w:color w:val="000000"/>
                          <w:sz w:val="36"/>
                          <w:szCs w:val="36"/>
                        </w:rPr>
                      </w:pPr>
                      <w:ins w:id="9" w:author="Gerardine Delanoye" w:date="2016-03-10T11:23:00Z">
                        <w:r>
                          <w:rPr>
                            <w:rFonts w:cs="Arial"/>
                            <w:b/>
                            <w:bCs/>
                            <w:color w:val="000000"/>
                            <w:sz w:val="36"/>
                            <w:szCs w:val="36"/>
                          </w:rPr>
                          <w:t>Juin 2016</w:t>
                        </w:r>
                      </w:ins>
                      <w:del w:id="10" w:author="Gerardine Delanoye" w:date="2016-03-10T11:23:00Z">
                        <w:r w:rsidR="00F453E3" w:rsidDel="002D7BC0">
                          <w:rPr>
                            <w:rFonts w:cs="Arial"/>
                            <w:b/>
                            <w:bCs/>
                            <w:color w:val="000000"/>
                            <w:sz w:val="36"/>
                            <w:szCs w:val="36"/>
                          </w:rPr>
                          <w:delText>October</w:delText>
                        </w:r>
                        <w:r w:rsidR="000B4BC4" w:rsidDel="002D7BC0">
                          <w:rPr>
                            <w:rFonts w:cs="Arial"/>
                            <w:b/>
                            <w:bCs/>
                            <w:color w:val="000000"/>
                            <w:sz w:val="36"/>
                            <w:szCs w:val="36"/>
                          </w:rPr>
                          <w:delText xml:space="preserve"> 2012</w:delText>
                        </w:r>
                      </w:del>
                    </w:p>
                  </w:txbxContent>
                </v:textbox>
              </v:shape>
            </w:pict>
          </mc:Fallback>
        </mc:AlternateContent>
      </w:r>
      <w:r w:rsidR="00321557">
        <w:rPr>
          <w:noProof/>
          <w:lang w:val="en-IE" w:eastAsia="en-IE"/>
        </w:rPr>
        <w:drawing>
          <wp:anchor distT="0" distB="0" distL="114300" distR="114300" simplePos="0" relativeHeight="251660800" behindDoc="0" locked="0" layoutInCell="1" allowOverlap="1" wp14:anchorId="5AFCB72D" wp14:editId="2C0C2266">
            <wp:simplePos x="0" y="0"/>
            <wp:positionH relativeFrom="column">
              <wp:posOffset>2679065</wp:posOffset>
            </wp:positionH>
            <wp:positionV relativeFrom="paragraph">
              <wp:posOffset>5499100</wp:posOffset>
            </wp:positionV>
            <wp:extent cx="896620" cy="1234440"/>
            <wp:effectExtent l="19050" t="0" r="0" b="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6620" cy="1234440"/>
                    </a:xfrm>
                    <a:prstGeom prst="rect">
                      <a:avLst/>
                    </a:prstGeom>
                    <a:noFill/>
                    <a:ln>
                      <a:noFill/>
                    </a:ln>
                  </pic:spPr>
                </pic:pic>
              </a:graphicData>
            </a:graphic>
          </wp:anchor>
        </w:drawing>
      </w:r>
      <w:r>
        <w:rPr>
          <w:noProof/>
          <w:lang w:val="en-IE" w:eastAsia="en-IE"/>
        </w:rPr>
        <mc:AlternateContent>
          <mc:Choice Requires="wps">
            <w:drawing>
              <wp:anchor distT="0" distB="0" distL="114300" distR="114300" simplePos="0" relativeHeight="251662848" behindDoc="0" locked="0" layoutInCell="1" allowOverlap="1" wp14:anchorId="68906FDB" wp14:editId="37287840">
                <wp:simplePos x="0" y="0"/>
                <wp:positionH relativeFrom="column">
                  <wp:posOffset>-2511425</wp:posOffset>
                </wp:positionH>
                <wp:positionV relativeFrom="paragraph">
                  <wp:posOffset>5662930</wp:posOffset>
                </wp:positionV>
                <wp:extent cx="5490210" cy="382270"/>
                <wp:effectExtent l="2477770" t="0" r="2473960" b="0"/>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7C7ED" w14:textId="77777777" w:rsidR="000B4BC4" w:rsidRDefault="000B4BC4"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906FDB" id="Text Box 114" o:spid="_x0000_s1027"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qeWwwIAANQ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mUanlsMCAADU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55E7C7ED" w14:textId="77777777" w:rsidR="000B4BC4" w:rsidRDefault="000B4BC4"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299" distR="114299" simplePos="0" relativeHeight="251664896" behindDoc="0" locked="0" layoutInCell="1" allowOverlap="1" wp14:anchorId="0820055F" wp14:editId="6C612268">
                <wp:simplePos x="0" y="0"/>
                <wp:positionH relativeFrom="column">
                  <wp:posOffset>513714</wp:posOffset>
                </wp:positionH>
                <wp:positionV relativeFrom="paragraph">
                  <wp:posOffset>157480</wp:posOffset>
                </wp:positionV>
                <wp:extent cx="0" cy="8441690"/>
                <wp:effectExtent l="0" t="0" r="19050" b="1651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C72568" id="Line 116" o:spid="_x0000_s1026" style="position:absolute;flip:y;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Pr>
          <w:noProof/>
          <w:lang w:val="en-IE" w:eastAsia="en-IE"/>
        </w:rPr>
        <mc:AlternateContent>
          <mc:Choice Requires="wps">
            <w:drawing>
              <wp:anchor distT="0" distB="0" distL="114299" distR="114299" simplePos="0" relativeHeight="251665920" behindDoc="0" locked="0" layoutInCell="1" allowOverlap="1" wp14:anchorId="4F7AB4B3" wp14:editId="58CFCC22">
                <wp:simplePos x="0" y="0"/>
                <wp:positionH relativeFrom="column">
                  <wp:posOffset>-1</wp:posOffset>
                </wp:positionH>
                <wp:positionV relativeFrom="paragraph">
                  <wp:posOffset>157480</wp:posOffset>
                </wp:positionV>
                <wp:extent cx="0" cy="8441690"/>
                <wp:effectExtent l="0" t="0" r="19050" b="1651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71E288" id="Line 117" o:spid="_x0000_s1026" style="position:absolute;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Pr>
          <w:noProof/>
          <w:lang w:val="en-IE" w:eastAsia="en-IE"/>
        </w:rPr>
        <mc:AlternateContent>
          <mc:Choice Requires="wps">
            <w:drawing>
              <wp:anchor distT="0" distB="0" distL="114300" distR="114300" simplePos="0" relativeHeight="251663872" behindDoc="0" locked="0" layoutInCell="1" allowOverlap="1" wp14:anchorId="317310CB" wp14:editId="2AE54EED">
                <wp:simplePos x="0" y="0"/>
                <wp:positionH relativeFrom="column">
                  <wp:posOffset>-1144270</wp:posOffset>
                </wp:positionH>
                <wp:positionV relativeFrom="paragraph">
                  <wp:posOffset>1551305</wp:posOffset>
                </wp:positionV>
                <wp:extent cx="2844800" cy="471170"/>
                <wp:effectExtent l="1110615" t="0" r="110426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8D78CE" w14:textId="77777777" w:rsidR="000B4BC4" w:rsidRDefault="000B4BC4"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7310CB" id="Text Box 115" o:spid="_x0000_s1028"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P/zw7XGAgAA1AUAAA4AAAAAAAAAAAAAAAAALgIAAGRycy9lMm9Eb2MueG1sUEsBAi0AFAAG&#10;AAgAAAAhAGjRzwPbAAAABwEAAA8AAAAAAAAAAAAAAAAAIAUAAGRycy9kb3ducmV2LnhtbFBLBQYA&#10;AAAABAAEAPMAAAAoBgAAAAA=&#10;" filled="f" fillcolor="#0c9" stroked="f">
                <v:textbox style="layout-flow:vertical;mso-layout-flow-alt:bottom-to-top">
                  <w:txbxContent>
                    <w:p w14:paraId="358D78CE" w14:textId="77777777" w:rsidR="000B4BC4" w:rsidRDefault="000B4BC4"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61824" behindDoc="0" locked="0" layoutInCell="1" allowOverlap="1" wp14:anchorId="26580674" wp14:editId="7DA4E259">
                <wp:simplePos x="0" y="0"/>
                <wp:positionH relativeFrom="column">
                  <wp:posOffset>855345</wp:posOffset>
                </wp:positionH>
                <wp:positionV relativeFrom="paragraph">
                  <wp:posOffset>7433945</wp:posOffset>
                </wp:positionV>
                <wp:extent cx="4587875" cy="883920"/>
                <wp:effectExtent l="0" t="0" r="0" b="0"/>
                <wp:wrapNone/>
                <wp:docPr id="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F4E00" w14:textId="77777777" w:rsidR="000B4BC4" w:rsidRDefault="000B4BC4"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14:paraId="4F304545" w14:textId="77777777" w:rsidR="000B4BC4" w:rsidRDefault="000B4BC4"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09DE37DE" w14:textId="77777777" w:rsidR="000B4BC4" w:rsidRDefault="000B4BC4" w:rsidP="00245327">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2D120449" w14:textId="068E3C8B" w:rsidR="000B4BC4" w:rsidRDefault="000B4BC4" w:rsidP="00245327">
                            <w:pPr>
                              <w:autoSpaceDE w:val="0"/>
                              <w:autoSpaceDN w:val="0"/>
                              <w:adjustRightInd w:val="0"/>
                              <w:jc w:val="center"/>
                              <w:rPr>
                                <w:rFonts w:cs="Arial"/>
                                <w:color w:val="000000"/>
                                <w:sz w:val="18"/>
                                <w:szCs w:val="18"/>
                                <w:lang w:val="fr-FR"/>
                              </w:rPr>
                            </w:pPr>
                            <w:r>
                              <w:rPr>
                                <w:rFonts w:cs="Arial"/>
                                <w:color w:val="000000"/>
                                <w:sz w:val="20"/>
                                <w:szCs w:val="18"/>
                              </w:rPr>
                              <w:t xml:space="preserve">e-mail:  </w:t>
                            </w:r>
                            <w:ins w:id="11" w:author="Gerardine Delanoye" w:date="2016-03-10T11:24:00Z">
                              <w:r w:rsidR="002D7BC0">
                                <w:rPr>
                                  <w:sz w:val="20"/>
                                  <w:szCs w:val="20"/>
                                </w:rPr>
                                <w:fldChar w:fldCharType="begin"/>
                              </w:r>
                              <w:r w:rsidR="002D7BC0">
                                <w:rPr>
                                  <w:sz w:val="20"/>
                                  <w:szCs w:val="20"/>
                                </w:rPr>
                                <w:instrText xml:space="preserve"> HYPERLINK "mailto:</w:instrText>
                              </w:r>
                              <w:r w:rsidR="002D7BC0" w:rsidRPr="002D7BC0">
                                <w:rPr>
                                  <w:rPrChange w:id="12" w:author="Gerardine Delanoye" w:date="2016-03-10T11:24:00Z">
                                    <w:rPr>
                                      <w:rStyle w:val="Hyperlink"/>
                                      <w:sz w:val="20"/>
                                      <w:szCs w:val="20"/>
                                    </w:rPr>
                                  </w:rPrChange>
                                </w:rPr>
                                <w:instrText>academy</w:instrText>
                              </w:r>
                            </w:ins>
                            <w:r w:rsidR="002D7BC0" w:rsidRPr="002D7BC0">
                              <w:rPr>
                                <w:rPrChange w:id="13" w:author="Gerardine Delanoye" w:date="2016-03-10T11:24:00Z">
                                  <w:rPr>
                                    <w:rStyle w:val="Hyperlink"/>
                                    <w:sz w:val="20"/>
                                    <w:szCs w:val="20"/>
                                  </w:rPr>
                                </w:rPrChange>
                              </w:rPr>
                              <w:instrText>@iala-aism.org</w:instrText>
                            </w:r>
                            <w:ins w:id="14" w:author="Gerardine Delanoye" w:date="2016-03-10T11:24:00Z">
                              <w:r w:rsidR="002D7BC0">
                                <w:rPr>
                                  <w:sz w:val="20"/>
                                  <w:szCs w:val="20"/>
                                </w:rPr>
                                <w:instrText xml:space="preserve">" </w:instrText>
                              </w:r>
                              <w:r w:rsidR="002D7BC0">
                                <w:rPr>
                                  <w:sz w:val="20"/>
                                  <w:szCs w:val="20"/>
                                </w:rPr>
                                <w:fldChar w:fldCharType="separate"/>
                              </w:r>
                              <w:r w:rsidR="002D7BC0" w:rsidRPr="002D7BC0">
                                <w:rPr>
                                  <w:rStyle w:val="Hyperlink"/>
                                  <w:sz w:val="20"/>
                                  <w:szCs w:val="20"/>
                                </w:rPr>
                                <w:t>academy</w:t>
                              </w:r>
                            </w:ins>
                            <w:del w:id="15" w:author="Gerardine Delanoye" w:date="2016-03-10T11:24:00Z">
                              <w:r w:rsidR="002D7BC0" w:rsidRPr="002D7BC0" w:rsidDel="002D7BC0">
                                <w:rPr>
                                  <w:rStyle w:val="Hyperlink"/>
                                  <w:sz w:val="20"/>
                                  <w:szCs w:val="20"/>
                                </w:rPr>
                                <w:delText>contact</w:delText>
                              </w:r>
                            </w:del>
                            <w:r w:rsidR="002D7BC0" w:rsidRPr="002D7BC0">
                              <w:rPr>
                                <w:rStyle w:val="Hyperlink"/>
                                <w:sz w:val="20"/>
                                <w:szCs w:val="20"/>
                              </w:rPr>
                              <w:t>@iala-aism.org</w:t>
                            </w:r>
                            <w:ins w:id="16" w:author="Gerardine Delanoye" w:date="2016-03-10T11:24:00Z">
                              <w:r w:rsidR="002D7BC0">
                                <w:rPr>
                                  <w:sz w:val="20"/>
                                  <w:szCs w:val="20"/>
                                </w:rPr>
                                <w:fldChar w:fldCharType="end"/>
                              </w:r>
                            </w:ins>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8"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580674" id="Text Box 118" o:spid="_x0000_s1029"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GwZ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ozGwZvgIAAMIFAAAOAAAAAAAAAAAAAAAAAC4CAABkcnMvZTJvRG9jLnhtbFBLAQItABQABgAI&#10;AAAAIQChOP1k4QAAAA0BAAAPAAAAAAAAAAAAAAAAABgFAABkcnMvZG93bnJldi54bWxQSwUGAAAA&#10;AAQABADzAAAAJgYAAAAA&#10;" filled="f" fillcolor="#0c9" stroked="f">
                <v:textbox>
                  <w:txbxContent>
                    <w:p w14:paraId="7D0F4E00" w14:textId="77777777" w:rsidR="000B4BC4" w:rsidRDefault="000B4BC4"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14:paraId="4F304545" w14:textId="77777777" w:rsidR="000B4BC4" w:rsidRDefault="000B4BC4"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09DE37DE" w14:textId="77777777" w:rsidR="000B4BC4" w:rsidRDefault="000B4BC4" w:rsidP="00245327">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2D120449" w14:textId="068E3C8B" w:rsidR="000B4BC4" w:rsidRDefault="000B4BC4" w:rsidP="00245327">
                      <w:pPr>
                        <w:autoSpaceDE w:val="0"/>
                        <w:autoSpaceDN w:val="0"/>
                        <w:adjustRightInd w:val="0"/>
                        <w:jc w:val="center"/>
                        <w:rPr>
                          <w:rFonts w:cs="Arial"/>
                          <w:color w:val="000000"/>
                          <w:sz w:val="18"/>
                          <w:szCs w:val="18"/>
                          <w:lang w:val="fr-FR"/>
                        </w:rPr>
                      </w:pPr>
                      <w:r>
                        <w:rPr>
                          <w:rFonts w:cs="Arial"/>
                          <w:color w:val="000000"/>
                          <w:sz w:val="20"/>
                          <w:szCs w:val="18"/>
                        </w:rPr>
                        <w:t xml:space="preserve">e-mail:  </w:t>
                      </w:r>
                      <w:ins w:id="17" w:author="Gerardine Delanoye" w:date="2016-03-10T11:24:00Z">
                        <w:r w:rsidR="002D7BC0">
                          <w:rPr>
                            <w:sz w:val="20"/>
                            <w:szCs w:val="20"/>
                          </w:rPr>
                          <w:fldChar w:fldCharType="begin"/>
                        </w:r>
                        <w:r w:rsidR="002D7BC0">
                          <w:rPr>
                            <w:sz w:val="20"/>
                            <w:szCs w:val="20"/>
                          </w:rPr>
                          <w:instrText xml:space="preserve"> HYPERLINK "mailto:</w:instrText>
                        </w:r>
                        <w:r w:rsidR="002D7BC0" w:rsidRPr="002D7BC0">
                          <w:rPr>
                            <w:rPrChange w:id="18" w:author="Gerardine Delanoye" w:date="2016-03-10T11:24:00Z">
                              <w:rPr>
                                <w:rStyle w:val="Hyperlink"/>
                                <w:sz w:val="20"/>
                                <w:szCs w:val="20"/>
                              </w:rPr>
                            </w:rPrChange>
                          </w:rPr>
                          <w:instrText>academy</w:instrText>
                        </w:r>
                      </w:ins>
                      <w:r w:rsidR="002D7BC0" w:rsidRPr="002D7BC0">
                        <w:rPr>
                          <w:rPrChange w:id="19" w:author="Gerardine Delanoye" w:date="2016-03-10T11:24:00Z">
                            <w:rPr>
                              <w:rStyle w:val="Hyperlink"/>
                              <w:sz w:val="20"/>
                              <w:szCs w:val="20"/>
                            </w:rPr>
                          </w:rPrChange>
                        </w:rPr>
                        <w:instrText>@iala-aism.org</w:instrText>
                      </w:r>
                      <w:ins w:id="20" w:author="Gerardine Delanoye" w:date="2016-03-10T11:24:00Z">
                        <w:r w:rsidR="002D7BC0">
                          <w:rPr>
                            <w:sz w:val="20"/>
                            <w:szCs w:val="20"/>
                          </w:rPr>
                          <w:instrText xml:space="preserve">" </w:instrText>
                        </w:r>
                        <w:r w:rsidR="002D7BC0">
                          <w:rPr>
                            <w:sz w:val="20"/>
                            <w:szCs w:val="20"/>
                          </w:rPr>
                          <w:fldChar w:fldCharType="separate"/>
                        </w:r>
                        <w:r w:rsidR="002D7BC0" w:rsidRPr="002D7BC0">
                          <w:rPr>
                            <w:rStyle w:val="Hyperlink"/>
                            <w:sz w:val="20"/>
                            <w:szCs w:val="20"/>
                          </w:rPr>
                          <w:t>academy</w:t>
                        </w:r>
                      </w:ins>
                      <w:del w:id="21" w:author="Gerardine Delanoye" w:date="2016-03-10T11:24:00Z">
                        <w:r w:rsidR="002D7BC0" w:rsidRPr="002D7BC0" w:rsidDel="002D7BC0">
                          <w:rPr>
                            <w:rStyle w:val="Hyperlink"/>
                            <w:sz w:val="20"/>
                            <w:szCs w:val="20"/>
                          </w:rPr>
                          <w:delText>contact</w:delText>
                        </w:r>
                      </w:del>
                      <w:r w:rsidR="002D7BC0" w:rsidRPr="002D7BC0">
                        <w:rPr>
                          <w:rStyle w:val="Hyperlink"/>
                          <w:sz w:val="20"/>
                          <w:szCs w:val="20"/>
                        </w:rPr>
                        <w:t>@iala-aism.org</w:t>
                      </w:r>
                      <w:ins w:id="22" w:author="Gerardine Delanoye" w:date="2016-03-10T11:24:00Z">
                        <w:r w:rsidR="002D7BC0">
                          <w:rPr>
                            <w:sz w:val="20"/>
                            <w:szCs w:val="20"/>
                          </w:rPr>
                          <w:fldChar w:fldCharType="end"/>
                        </w:r>
                      </w:ins>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9" w:history="1">
                        <w:r w:rsidRPr="00126198">
                          <w:rPr>
                            <w:rStyle w:val="Hyperlink"/>
                            <w:rFonts w:cs="Arial"/>
                            <w:sz w:val="20"/>
                            <w:szCs w:val="18"/>
                          </w:rPr>
                          <w:t>www.iala-aism.org</w:t>
                        </w:r>
                      </w:hyperlink>
                    </w:p>
                  </w:txbxContent>
                </v:textbox>
              </v:shape>
            </w:pict>
          </mc:Fallback>
        </mc:AlternateContent>
      </w:r>
      <w:bookmarkEnd w:id="0"/>
      <w:r w:rsidR="00245327" w:rsidRPr="00371BEF">
        <w:br w:type="page"/>
      </w:r>
      <w:bookmarkEnd w:id="1"/>
    </w:p>
    <w:p w14:paraId="591966A8" w14:textId="77777777" w:rsidR="00394A72" w:rsidRPr="00FB3D29" w:rsidRDefault="00394A72" w:rsidP="00083290">
      <w:pPr>
        <w:pStyle w:val="CM12"/>
        <w:jc w:val="center"/>
        <w:rPr>
          <w:b/>
          <w:bCs/>
          <w:color w:val="000000"/>
          <w:sz w:val="50"/>
          <w:szCs w:val="50"/>
        </w:rPr>
      </w:pPr>
    </w:p>
    <w:p w14:paraId="3E841818" w14:textId="77777777" w:rsidR="00394A72" w:rsidRPr="00FB3D29" w:rsidRDefault="00394A72" w:rsidP="00083290">
      <w:pPr>
        <w:jc w:val="center"/>
        <w:rPr>
          <w:rFonts w:cs="Arial"/>
        </w:rPr>
      </w:pPr>
    </w:p>
    <w:p w14:paraId="6C9D1B1F" w14:textId="77777777" w:rsidR="00394A72" w:rsidRPr="009115AA" w:rsidRDefault="00394A72" w:rsidP="00082991">
      <w:pPr>
        <w:pStyle w:val="Title"/>
      </w:pPr>
      <w:bookmarkStart w:id="23" w:name="_Toc338403757"/>
      <w:r>
        <w:t xml:space="preserve">DOCUMENT </w:t>
      </w:r>
      <w:r w:rsidRPr="00082991">
        <w:t>REVISIONS</w:t>
      </w:r>
      <w:bookmarkEnd w:id="23"/>
    </w:p>
    <w:p w14:paraId="62265C43"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500B4868" w14:textId="77777777" w:rsidTr="00FA1A59">
        <w:tc>
          <w:tcPr>
            <w:tcW w:w="1908" w:type="dxa"/>
          </w:tcPr>
          <w:p w14:paraId="74AE54AC"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5EF33E9F"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34B64895"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54740061" w14:textId="77777777" w:rsidTr="00FA1A59">
        <w:trPr>
          <w:trHeight w:val="851"/>
        </w:trPr>
        <w:tc>
          <w:tcPr>
            <w:tcW w:w="1908" w:type="dxa"/>
            <w:vAlign w:val="center"/>
          </w:tcPr>
          <w:p w14:paraId="5BE5942C" w14:textId="19B5559F" w:rsidR="00394A72" w:rsidRPr="001A35C8" w:rsidRDefault="002D7BC0" w:rsidP="00FA1A59">
            <w:pPr>
              <w:spacing w:before="60" w:after="60"/>
              <w:rPr>
                <w:highlight w:val="yellow"/>
              </w:rPr>
            </w:pPr>
            <w:ins w:id="24" w:author="Gerardine Delanoye" w:date="2016-03-10T11:24:00Z">
              <w:r>
                <w:rPr>
                  <w:highlight w:val="yellow"/>
                </w:rPr>
                <w:t>Juin 2016</w:t>
              </w:r>
            </w:ins>
          </w:p>
        </w:tc>
        <w:tc>
          <w:tcPr>
            <w:tcW w:w="3360" w:type="dxa"/>
            <w:vAlign w:val="center"/>
          </w:tcPr>
          <w:p w14:paraId="11724663" w14:textId="5CA28648" w:rsidR="00394A72" w:rsidRPr="001A35C8" w:rsidRDefault="002D7BC0" w:rsidP="00FA1A59">
            <w:pPr>
              <w:spacing w:before="60" w:after="60"/>
              <w:rPr>
                <w:highlight w:val="yellow"/>
              </w:rPr>
            </w:pPr>
            <w:ins w:id="25" w:author="Gerardine Delanoye" w:date="2016-03-10T11:24:00Z">
              <w:r>
                <w:rPr>
                  <w:highlight w:val="yellow"/>
                </w:rPr>
                <w:t>Entire document</w:t>
              </w:r>
            </w:ins>
          </w:p>
        </w:tc>
        <w:tc>
          <w:tcPr>
            <w:tcW w:w="4161" w:type="dxa"/>
            <w:vAlign w:val="center"/>
          </w:tcPr>
          <w:p w14:paraId="6802F4BE" w14:textId="77777777" w:rsidR="00394A72" w:rsidRPr="001A35C8" w:rsidRDefault="00394A72" w:rsidP="00FA1A59">
            <w:pPr>
              <w:spacing w:before="60" w:after="60"/>
            </w:pPr>
          </w:p>
        </w:tc>
      </w:tr>
      <w:tr w:rsidR="00394A72" w:rsidRPr="001A35C8" w14:paraId="073EA79B" w14:textId="77777777" w:rsidTr="00FA1A59">
        <w:trPr>
          <w:trHeight w:val="851"/>
        </w:trPr>
        <w:tc>
          <w:tcPr>
            <w:tcW w:w="1908" w:type="dxa"/>
            <w:vAlign w:val="center"/>
          </w:tcPr>
          <w:p w14:paraId="013F5D89" w14:textId="77777777" w:rsidR="00394A72" w:rsidRPr="001A35C8" w:rsidRDefault="00394A72" w:rsidP="00FA1A59">
            <w:pPr>
              <w:spacing w:before="60" w:after="60"/>
            </w:pPr>
          </w:p>
        </w:tc>
        <w:tc>
          <w:tcPr>
            <w:tcW w:w="3360" w:type="dxa"/>
            <w:vAlign w:val="center"/>
          </w:tcPr>
          <w:p w14:paraId="76F41181" w14:textId="77777777" w:rsidR="00394A72" w:rsidRPr="001A35C8" w:rsidRDefault="00394A72" w:rsidP="00FA1A59">
            <w:pPr>
              <w:spacing w:before="60" w:after="60"/>
            </w:pPr>
          </w:p>
        </w:tc>
        <w:tc>
          <w:tcPr>
            <w:tcW w:w="4161" w:type="dxa"/>
            <w:vAlign w:val="center"/>
          </w:tcPr>
          <w:p w14:paraId="0C507FAC" w14:textId="77777777" w:rsidR="00394A72" w:rsidRPr="001A35C8" w:rsidRDefault="00394A72" w:rsidP="00FA1A59">
            <w:pPr>
              <w:spacing w:before="60" w:after="60"/>
            </w:pPr>
          </w:p>
        </w:tc>
      </w:tr>
      <w:tr w:rsidR="00394A72" w:rsidRPr="001A35C8" w14:paraId="1290E3EF" w14:textId="77777777" w:rsidTr="00FA1A59">
        <w:trPr>
          <w:trHeight w:val="851"/>
        </w:trPr>
        <w:tc>
          <w:tcPr>
            <w:tcW w:w="1908" w:type="dxa"/>
            <w:vAlign w:val="center"/>
          </w:tcPr>
          <w:p w14:paraId="09B088AE" w14:textId="77777777" w:rsidR="00394A72" w:rsidRPr="001A35C8" w:rsidRDefault="00394A72" w:rsidP="00FA1A59">
            <w:pPr>
              <w:spacing w:before="60" w:after="60"/>
            </w:pPr>
          </w:p>
        </w:tc>
        <w:tc>
          <w:tcPr>
            <w:tcW w:w="3360" w:type="dxa"/>
            <w:vAlign w:val="center"/>
          </w:tcPr>
          <w:p w14:paraId="5478247F" w14:textId="77777777" w:rsidR="00394A72" w:rsidRPr="001A35C8" w:rsidRDefault="00394A72" w:rsidP="00FA1A59">
            <w:pPr>
              <w:spacing w:before="60" w:after="60"/>
            </w:pPr>
          </w:p>
        </w:tc>
        <w:tc>
          <w:tcPr>
            <w:tcW w:w="4161" w:type="dxa"/>
            <w:vAlign w:val="center"/>
          </w:tcPr>
          <w:p w14:paraId="201CF933" w14:textId="77777777" w:rsidR="00394A72" w:rsidRPr="001A35C8" w:rsidRDefault="00394A72" w:rsidP="00FA1A59">
            <w:pPr>
              <w:spacing w:before="60" w:after="60"/>
            </w:pPr>
          </w:p>
        </w:tc>
      </w:tr>
      <w:tr w:rsidR="00394A72" w:rsidRPr="001A35C8" w14:paraId="2FE8826E" w14:textId="77777777" w:rsidTr="00FA1A59">
        <w:trPr>
          <w:trHeight w:val="851"/>
        </w:trPr>
        <w:tc>
          <w:tcPr>
            <w:tcW w:w="1908" w:type="dxa"/>
            <w:vAlign w:val="center"/>
          </w:tcPr>
          <w:p w14:paraId="5B850976" w14:textId="77777777" w:rsidR="00394A72" w:rsidRPr="001A35C8" w:rsidRDefault="00394A72" w:rsidP="00FA1A59">
            <w:pPr>
              <w:spacing w:before="60" w:after="60"/>
            </w:pPr>
          </w:p>
        </w:tc>
        <w:tc>
          <w:tcPr>
            <w:tcW w:w="3360" w:type="dxa"/>
            <w:vAlign w:val="center"/>
          </w:tcPr>
          <w:p w14:paraId="19C8D234" w14:textId="77777777" w:rsidR="00394A72" w:rsidRPr="001A35C8" w:rsidRDefault="00394A72" w:rsidP="00FA1A59">
            <w:pPr>
              <w:spacing w:before="60" w:after="60"/>
            </w:pPr>
          </w:p>
        </w:tc>
        <w:tc>
          <w:tcPr>
            <w:tcW w:w="4161" w:type="dxa"/>
            <w:vAlign w:val="center"/>
          </w:tcPr>
          <w:p w14:paraId="4834E2AB" w14:textId="77777777" w:rsidR="00394A72" w:rsidRPr="001A35C8" w:rsidRDefault="00394A72" w:rsidP="00FA1A59">
            <w:pPr>
              <w:spacing w:before="60" w:after="60"/>
            </w:pPr>
          </w:p>
        </w:tc>
      </w:tr>
      <w:tr w:rsidR="00394A72" w:rsidRPr="001A35C8" w14:paraId="4B783830" w14:textId="77777777" w:rsidTr="00FA1A59">
        <w:trPr>
          <w:trHeight w:val="851"/>
        </w:trPr>
        <w:tc>
          <w:tcPr>
            <w:tcW w:w="1908" w:type="dxa"/>
            <w:vAlign w:val="center"/>
          </w:tcPr>
          <w:p w14:paraId="05E0744E" w14:textId="77777777" w:rsidR="00394A72" w:rsidRPr="001A35C8" w:rsidRDefault="00394A72" w:rsidP="00FA1A59">
            <w:pPr>
              <w:spacing w:before="60" w:after="60"/>
            </w:pPr>
          </w:p>
        </w:tc>
        <w:tc>
          <w:tcPr>
            <w:tcW w:w="3360" w:type="dxa"/>
            <w:vAlign w:val="center"/>
          </w:tcPr>
          <w:p w14:paraId="0EDA8C9C" w14:textId="77777777" w:rsidR="00394A72" w:rsidRPr="001A35C8" w:rsidRDefault="00394A72" w:rsidP="00FA1A59">
            <w:pPr>
              <w:spacing w:before="60" w:after="60"/>
            </w:pPr>
          </w:p>
        </w:tc>
        <w:tc>
          <w:tcPr>
            <w:tcW w:w="4161" w:type="dxa"/>
            <w:vAlign w:val="center"/>
          </w:tcPr>
          <w:p w14:paraId="7150FFF4" w14:textId="77777777" w:rsidR="00394A72" w:rsidRPr="001A35C8" w:rsidRDefault="00394A72" w:rsidP="00FA1A59">
            <w:pPr>
              <w:spacing w:before="60" w:after="60"/>
            </w:pPr>
          </w:p>
        </w:tc>
      </w:tr>
      <w:tr w:rsidR="00394A72" w:rsidRPr="001A35C8" w14:paraId="450FA5A5" w14:textId="77777777" w:rsidTr="00FA1A59">
        <w:trPr>
          <w:trHeight w:val="851"/>
        </w:trPr>
        <w:tc>
          <w:tcPr>
            <w:tcW w:w="1908" w:type="dxa"/>
            <w:vAlign w:val="center"/>
          </w:tcPr>
          <w:p w14:paraId="5E106FB7" w14:textId="77777777" w:rsidR="00394A72" w:rsidRPr="001A35C8" w:rsidRDefault="00394A72" w:rsidP="00FA1A59">
            <w:pPr>
              <w:spacing w:before="60" w:after="60"/>
            </w:pPr>
          </w:p>
        </w:tc>
        <w:tc>
          <w:tcPr>
            <w:tcW w:w="3360" w:type="dxa"/>
            <w:vAlign w:val="center"/>
          </w:tcPr>
          <w:p w14:paraId="379A96FF" w14:textId="77777777" w:rsidR="00394A72" w:rsidRPr="001A35C8" w:rsidRDefault="00394A72" w:rsidP="00FA1A59">
            <w:pPr>
              <w:spacing w:before="60" w:after="60"/>
            </w:pPr>
          </w:p>
        </w:tc>
        <w:tc>
          <w:tcPr>
            <w:tcW w:w="4161" w:type="dxa"/>
            <w:vAlign w:val="center"/>
          </w:tcPr>
          <w:p w14:paraId="409F9478" w14:textId="77777777" w:rsidR="00394A72" w:rsidRPr="001A35C8" w:rsidRDefault="00394A72" w:rsidP="00FA1A59">
            <w:pPr>
              <w:spacing w:before="60" w:after="60"/>
            </w:pPr>
          </w:p>
        </w:tc>
      </w:tr>
    </w:tbl>
    <w:p w14:paraId="045293EB" w14:textId="77777777" w:rsidR="00394A72" w:rsidRPr="00FB3D29" w:rsidRDefault="00394A72">
      <w:pPr>
        <w:rPr>
          <w:rFonts w:cs="Arial"/>
        </w:rPr>
      </w:pPr>
    </w:p>
    <w:p w14:paraId="6F016434" w14:textId="77777777" w:rsidR="00394A72" w:rsidRDefault="00394A72">
      <w:pPr>
        <w:rPr>
          <w:b/>
          <w:sz w:val="36"/>
          <w:szCs w:val="36"/>
        </w:rPr>
      </w:pPr>
      <w:bookmarkStart w:id="26" w:name="_Toc306308766"/>
      <w:r>
        <w:br w:type="page"/>
      </w:r>
    </w:p>
    <w:p w14:paraId="236E03D2" w14:textId="77777777" w:rsidR="00394A72" w:rsidRDefault="00394A72" w:rsidP="006C3CB5">
      <w:pPr>
        <w:pStyle w:val="Title"/>
      </w:pPr>
      <w:bookmarkStart w:id="27" w:name="_Toc338403758"/>
      <w:bookmarkEnd w:id="26"/>
      <w:r>
        <w:lastRenderedPageBreak/>
        <w:t>FOREWORD</w:t>
      </w:r>
      <w:bookmarkEnd w:id="27"/>
    </w:p>
    <w:p w14:paraId="4E955C8A"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530BFE63"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0E2AF728" w14:textId="2B1C4BED" w:rsidR="00394A72" w:rsidRPr="00933831" w:rsidRDefault="00394A72">
      <w:pPr>
        <w:pStyle w:val="BodyText"/>
        <w:rPr>
          <w:rFonts w:cs="Arial"/>
          <w:lang w:eastAsia="de-DE"/>
        </w:rPr>
      </w:pPr>
      <w:r w:rsidRPr="00933831">
        <w:rPr>
          <w:rFonts w:cs="Arial"/>
          <w:lang w:eastAsia="de-DE"/>
        </w:rPr>
        <w:t>IALA Committees working closely with the IALA World</w:t>
      </w:r>
      <w:ins w:id="28" w:author="Gerardine Delanoye" w:date="2016-03-10T11:24:00Z">
        <w:r w:rsidR="002D7BC0">
          <w:rPr>
            <w:rFonts w:cs="Arial"/>
            <w:lang w:eastAsia="de-DE"/>
          </w:rPr>
          <w:t>-</w:t>
        </w:r>
      </w:ins>
      <w:del w:id="29" w:author="Gerardine Delanoye" w:date="2016-03-10T11:24:00Z">
        <w:r w:rsidRPr="00933831" w:rsidDel="002D7BC0">
          <w:rPr>
            <w:rFonts w:cs="Arial"/>
            <w:lang w:eastAsia="de-DE"/>
          </w:rPr>
          <w:delText xml:space="preserve"> </w:delText>
        </w:r>
      </w:del>
      <w:r w:rsidRPr="00933831">
        <w:rPr>
          <w:rFonts w:cs="Arial"/>
          <w:lang w:eastAsia="de-DE"/>
        </w:rPr>
        <w:t xml:space="preserve">Wide Academy have developed a series of model courses for AtoN personnel having E-141 Level 2 technician functions.  This model course on </w:t>
      </w:r>
      <w:r w:rsidR="008679A8">
        <w:rPr>
          <w:rFonts w:cs="Arial"/>
          <w:lang w:eastAsia="de-DE"/>
        </w:rPr>
        <w:t>an introduction to power sources on buoys</w:t>
      </w:r>
      <w:r w:rsidR="00353046">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14:paraId="21586F2F" w14:textId="620669F8" w:rsidR="00394A72" w:rsidRPr="00933831" w:rsidRDefault="00394A72">
      <w:pPr>
        <w:pStyle w:val="BodyText"/>
        <w:rPr>
          <w:rFonts w:cs="Arial"/>
          <w:lang w:eastAsia="de-DE"/>
        </w:rPr>
      </w:pPr>
      <w:r w:rsidRPr="00933831">
        <w:rPr>
          <w:rFonts w:cs="Arial"/>
          <w:lang w:eastAsia="de-DE"/>
        </w:rPr>
        <w:t>This model course is intended to provide national members and other appropriate authorities charged with the provision of AtoN services with specific guidance on the training of AtoN technicians in</w:t>
      </w:r>
      <w:r w:rsidR="008679A8">
        <w:rPr>
          <w:rFonts w:cs="Arial"/>
          <w:lang w:eastAsia="de-DE"/>
        </w:rPr>
        <w:t xml:space="preserve"> the installation and maintenance of power sources on buoys</w:t>
      </w:r>
      <w:r w:rsidRPr="00933831">
        <w:rPr>
          <w:rFonts w:cs="Arial"/>
          <w:lang w:eastAsia="de-DE"/>
        </w:rPr>
        <w:t>.  Assistance in implementing this and other model courses may be obtained from the IALA World</w:t>
      </w:r>
      <w:ins w:id="30" w:author="Gerardine Delanoye" w:date="2016-03-10T11:24:00Z">
        <w:r w:rsidR="002D7BC0">
          <w:rPr>
            <w:rFonts w:cs="Arial"/>
            <w:lang w:eastAsia="de-DE"/>
          </w:rPr>
          <w:t>-</w:t>
        </w:r>
      </w:ins>
      <w:del w:id="31" w:author="Gerardine Delanoye" w:date="2016-03-10T11:24:00Z">
        <w:r w:rsidRPr="00933831" w:rsidDel="002D7BC0">
          <w:rPr>
            <w:rFonts w:cs="Arial"/>
            <w:lang w:eastAsia="de-DE"/>
          </w:rPr>
          <w:delText xml:space="preserve"> </w:delText>
        </w:r>
      </w:del>
      <w:r w:rsidRPr="00933831">
        <w:rPr>
          <w:rFonts w:cs="Arial"/>
          <w:lang w:eastAsia="de-DE"/>
        </w:rPr>
        <w:t>Wide Academy at the following address:</w:t>
      </w:r>
    </w:p>
    <w:p w14:paraId="58AE13A6" w14:textId="77777777" w:rsidR="00394A72" w:rsidRPr="00FA1A59" w:rsidRDefault="00394A72" w:rsidP="00FA1A59">
      <w:pPr>
        <w:rPr>
          <w:rFonts w:cs="Arial"/>
          <w:lang w:eastAsia="de-DE"/>
        </w:rPr>
      </w:pPr>
    </w:p>
    <w:p w14:paraId="29349C46" w14:textId="77777777" w:rsidR="00394A72" w:rsidRDefault="00394A72" w:rsidP="00FA1A59">
      <w:pPr>
        <w:rPr>
          <w:rFonts w:cs="Arial"/>
          <w:lang w:eastAsia="de-DE"/>
        </w:rPr>
      </w:pPr>
    </w:p>
    <w:p w14:paraId="625C0285" w14:textId="77777777" w:rsidR="00394A72" w:rsidRPr="00933831" w:rsidRDefault="00394A72" w:rsidP="00080131">
      <w:pPr>
        <w:tabs>
          <w:tab w:val="left" w:pos="5387"/>
        </w:tabs>
        <w:rPr>
          <w:lang w:eastAsia="de-DE"/>
        </w:rPr>
      </w:pPr>
      <w:r w:rsidRPr="00933831">
        <w:rPr>
          <w:lang w:eastAsia="de-DE"/>
        </w:rPr>
        <w:t>The Dean</w:t>
      </w:r>
    </w:p>
    <w:p w14:paraId="7ED98107" w14:textId="77998E19" w:rsidR="00394A72" w:rsidRPr="00933831" w:rsidRDefault="00394A72" w:rsidP="00080131">
      <w:pPr>
        <w:tabs>
          <w:tab w:val="left" w:pos="5387"/>
        </w:tabs>
        <w:rPr>
          <w:lang w:eastAsia="de-DE"/>
        </w:rPr>
      </w:pPr>
      <w:r w:rsidRPr="00933831">
        <w:rPr>
          <w:lang w:eastAsia="de-DE"/>
        </w:rPr>
        <w:t>IALA World</w:t>
      </w:r>
      <w:ins w:id="32" w:author="Gerardine Delanoye" w:date="2016-03-10T11:24:00Z">
        <w:r w:rsidR="002D7BC0">
          <w:rPr>
            <w:lang w:eastAsia="de-DE"/>
          </w:rPr>
          <w:t>-</w:t>
        </w:r>
      </w:ins>
      <w:del w:id="33" w:author="Gerardine Delanoye" w:date="2016-03-10T11:24:00Z">
        <w:r w:rsidRPr="00933831" w:rsidDel="002D7BC0">
          <w:rPr>
            <w:lang w:eastAsia="de-DE"/>
          </w:rPr>
          <w:delText xml:space="preserve"> </w:delText>
        </w:r>
      </w:del>
      <w:r w:rsidRPr="00933831">
        <w:rPr>
          <w:lang w:eastAsia="de-DE"/>
        </w:rPr>
        <w:t>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7937EC24"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716B11FE" w14:textId="03C0B59F"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ins w:id="34" w:author="Gerardine Delanoye" w:date="2016-03-10T11:25:00Z">
        <w:r w:rsidR="002D7BC0">
          <w:rPr>
            <w:rFonts w:cs="Arial"/>
            <w:lang w:val="fr-FR" w:eastAsia="de-DE"/>
          </w:rPr>
          <w:fldChar w:fldCharType="begin"/>
        </w:r>
        <w:r w:rsidR="002D7BC0">
          <w:rPr>
            <w:rFonts w:cs="Arial"/>
            <w:lang w:val="fr-FR" w:eastAsia="de-DE"/>
          </w:rPr>
          <w:instrText xml:space="preserve"> HYPERLINK "mailto:</w:instrText>
        </w:r>
      </w:ins>
      <w:ins w:id="35" w:author="Gerardine Delanoye" w:date="2016-03-10T11:24:00Z">
        <w:r w:rsidR="002D7BC0" w:rsidRPr="002D7BC0">
          <w:rPr>
            <w:rPrChange w:id="36" w:author="Gerardine Delanoye" w:date="2016-03-10T11:25:00Z">
              <w:rPr>
                <w:rStyle w:val="Hyperlink"/>
                <w:rFonts w:cs="Arial"/>
                <w:lang w:val="fr-FR" w:eastAsia="de-DE"/>
              </w:rPr>
            </w:rPrChange>
          </w:rPr>
          <w:instrText>academy</w:instrText>
        </w:r>
      </w:ins>
      <w:r w:rsidR="002D7BC0" w:rsidRPr="002D7BC0">
        <w:rPr>
          <w:rPrChange w:id="37" w:author="Gerardine Delanoye" w:date="2016-03-10T11:25:00Z">
            <w:rPr>
              <w:rStyle w:val="Hyperlink"/>
              <w:rFonts w:cs="Arial"/>
              <w:lang w:val="fr-FR" w:eastAsia="de-DE"/>
            </w:rPr>
          </w:rPrChange>
        </w:rPr>
        <w:instrText>@iala-aism.org</w:instrText>
      </w:r>
      <w:ins w:id="38" w:author="Gerardine Delanoye" w:date="2016-03-10T11:25:00Z">
        <w:r w:rsidR="002D7BC0">
          <w:rPr>
            <w:rFonts w:cs="Arial"/>
            <w:lang w:val="fr-FR" w:eastAsia="de-DE"/>
          </w:rPr>
          <w:instrText xml:space="preserve">" </w:instrText>
        </w:r>
        <w:r w:rsidR="002D7BC0">
          <w:rPr>
            <w:rFonts w:cs="Arial"/>
            <w:lang w:val="fr-FR" w:eastAsia="de-DE"/>
          </w:rPr>
          <w:fldChar w:fldCharType="separate"/>
        </w:r>
      </w:ins>
      <w:ins w:id="39" w:author="Gerardine Delanoye" w:date="2016-03-10T11:24:00Z">
        <w:r w:rsidR="002D7BC0" w:rsidRPr="002D7BC0">
          <w:rPr>
            <w:rStyle w:val="Hyperlink"/>
            <w:rFonts w:cs="Arial"/>
            <w:lang w:val="fr-FR" w:eastAsia="de-DE"/>
          </w:rPr>
          <w:t>academy</w:t>
        </w:r>
      </w:ins>
      <w:del w:id="40" w:author="Gerardine Delanoye" w:date="2016-03-10T11:24:00Z">
        <w:r w:rsidR="002D7BC0" w:rsidRPr="002D7BC0" w:rsidDel="002D7BC0">
          <w:rPr>
            <w:rStyle w:val="Hyperlink"/>
            <w:rFonts w:cs="Arial"/>
            <w:lang w:val="fr-FR" w:eastAsia="de-DE"/>
          </w:rPr>
          <w:delText>contact</w:delText>
        </w:r>
      </w:del>
      <w:r w:rsidR="002D7BC0" w:rsidRPr="002D7BC0">
        <w:rPr>
          <w:rStyle w:val="Hyperlink"/>
          <w:rFonts w:cs="Arial"/>
          <w:lang w:val="fr-FR" w:eastAsia="de-DE"/>
        </w:rPr>
        <w:t>@iala-aism.org</w:t>
      </w:r>
      <w:ins w:id="41" w:author="Gerardine Delanoye" w:date="2016-03-10T11:25:00Z">
        <w:r w:rsidR="002D7BC0">
          <w:rPr>
            <w:rFonts w:cs="Arial"/>
            <w:lang w:val="fr-FR" w:eastAsia="de-DE"/>
          </w:rPr>
          <w:fldChar w:fldCharType="end"/>
        </w:r>
      </w:ins>
    </w:p>
    <w:p w14:paraId="339E3349"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0" w:history="1">
        <w:r w:rsidRPr="00933831">
          <w:rPr>
            <w:rStyle w:val="Hyperlink"/>
            <w:rFonts w:cs="Arial"/>
            <w:lang w:val="fr-FR" w:eastAsia="de-DE"/>
          </w:rPr>
          <w:t>www.iala-aism.org</w:t>
        </w:r>
      </w:hyperlink>
    </w:p>
    <w:p w14:paraId="572254A8" w14:textId="77777777" w:rsidR="00394A72" w:rsidRDefault="00394A72">
      <w:pPr>
        <w:rPr>
          <w:rFonts w:eastAsia="MS ????"/>
          <w:b/>
          <w:bCs/>
          <w:color w:val="000000"/>
          <w:sz w:val="32"/>
          <w:szCs w:val="32"/>
          <w:u w:val="single"/>
        </w:rPr>
      </w:pPr>
      <w:r>
        <w:rPr>
          <w:color w:val="000000"/>
          <w:szCs w:val="32"/>
          <w:u w:val="single"/>
        </w:rPr>
        <w:br w:type="page"/>
      </w:r>
    </w:p>
    <w:p w14:paraId="5B168267" w14:textId="77777777" w:rsidR="00D61FEC" w:rsidRDefault="00D61FEC" w:rsidP="00441E83">
      <w:pPr>
        <w:pStyle w:val="Title"/>
      </w:pPr>
    </w:p>
    <w:p w14:paraId="09958D4D" w14:textId="77777777" w:rsidR="00394A72" w:rsidRPr="00FB3D29" w:rsidRDefault="00394A72" w:rsidP="00441E83">
      <w:pPr>
        <w:pStyle w:val="Title"/>
      </w:pPr>
      <w:bookmarkStart w:id="42" w:name="_Toc338403759"/>
      <w:r>
        <w:t>TABLE OF CONTENTS</w:t>
      </w:r>
      <w:bookmarkEnd w:id="42"/>
    </w:p>
    <w:p w14:paraId="67F14861" w14:textId="510FC1E4" w:rsidR="00016D6B" w:rsidRDefault="00EA3836">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r w:rsidR="00016D6B">
        <w:rPr>
          <w:noProof/>
        </w:rPr>
        <w:tab/>
      </w:r>
    </w:p>
    <w:p w14:paraId="2E72AF92" w14:textId="77777777" w:rsidR="00016D6B" w:rsidRDefault="00016D6B">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Pr>
          <w:noProof/>
        </w:rPr>
        <w:fldChar w:fldCharType="begin"/>
      </w:r>
      <w:r>
        <w:rPr>
          <w:noProof/>
        </w:rPr>
        <w:instrText xml:space="preserve"> PAGEREF _Toc338403757 \h </w:instrText>
      </w:r>
      <w:r>
        <w:rPr>
          <w:noProof/>
        </w:rPr>
      </w:r>
      <w:r>
        <w:rPr>
          <w:noProof/>
        </w:rPr>
        <w:fldChar w:fldCharType="separate"/>
      </w:r>
      <w:r>
        <w:rPr>
          <w:noProof/>
        </w:rPr>
        <w:t>2</w:t>
      </w:r>
      <w:r>
        <w:rPr>
          <w:noProof/>
        </w:rPr>
        <w:fldChar w:fldCharType="end"/>
      </w:r>
    </w:p>
    <w:p w14:paraId="00C630F6" w14:textId="77777777" w:rsidR="00016D6B" w:rsidRDefault="00016D6B">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_Toc338403758 \h </w:instrText>
      </w:r>
      <w:r>
        <w:rPr>
          <w:noProof/>
        </w:rPr>
      </w:r>
      <w:r>
        <w:rPr>
          <w:noProof/>
        </w:rPr>
        <w:fldChar w:fldCharType="separate"/>
      </w:r>
      <w:r>
        <w:rPr>
          <w:noProof/>
        </w:rPr>
        <w:t>3</w:t>
      </w:r>
      <w:r>
        <w:rPr>
          <w:noProof/>
        </w:rPr>
        <w:fldChar w:fldCharType="end"/>
      </w:r>
    </w:p>
    <w:p w14:paraId="4E50F454" w14:textId="77777777" w:rsidR="00016D6B" w:rsidRDefault="00016D6B">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Pr>
          <w:noProof/>
        </w:rPr>
        <w:fldChar w:fldCharType="begin"/>
      </w:r>
      <w:r>
        <w:rPr>
          <w:noProof/>
        </w:rPr>
        <w:instrText xml:space="preserve"> PAGEREF _Toc338403759 \h </w:instrText>
      </w:r>
      <w:r>
        <w:rPr>
          <w:noProof/>
        </w:rPr>
      </w:r>
      <w:r>
        <w:rPr>
          <w:noProof/>
        </w:rPr>
        <w:fldChar w:fldCharType="separate"/>
      </w:r>
      <w:r>
        <w:rPr>
          <w:noProof/>
        </w:rPr>
        <w:t>4</w:t>
      </w:r>
      <w:r>
        <w:rPr>
          <w:noProof/>
        </w:rPr>
        <w:fldChar w:fldCharType="end"/>
      </w:r>
    </w:p>
    <w:p w14:paraId="12BA25BE" w14:textId="77777777" w:rsidR="00016D6B" w:rsidRDefault="00016D6B">
      <w:pPr>
        <w:pStyle w:val="TOC1"/>
        <w:rPr>
          <w:rFonts w:asciiTheme="minorHAnsi" w:eastAsiaTheme="minorEastAsia" w:hAnsiTheme="minorHAnsi" w:cstheme="minorBidi"/>
          <w:b w:val="0"/>
          <w:bCs w:val="0"/>
          <w:caps w:val="0"/>
          <w:noProof/>
          <w:szCs w:val="22"/>
          <w:lang w:eastAsia="en-GB"/>
        </w:rPr>
      </w:pPr>
      <w:r w:rsidRPr="00010800">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_Toc338403760 \h </w:instrText>
      </w:r>
      <w:r>
        <w:rPr>
          <w:noProof/>
        </w:rPr>
      </w:r>
      <w:r>
        <w:rPr>
          <w:noProof/>
        </w:rPr>
        <w:fldChar w:fldCharType="separate"/>
      </w:r>
      <w:r>
        <w:rPr>
          <w:noProof/>
        </w:rPr>
        <w:t>5</w:t>
      </w:r>
      <w:r>
        <w:rPr>
          <w:noProof/>
        </w:rPr>
        <w:fldChar w:fldCharType="end"/>
      </w:r>
    </w:p>
    <w:p w14:paraId="0A46A632" w14:textId="77777777" w:rsidR="00016D6B" w:rsidRDefault="00016D6B">
      <w:pPr>
        <w:pStyle w:val="TOC2"/>
        <w:rPr>
          <w:rFonts w:asciiTheme="minorHAnsi" w:eastAsiaTheme="minorEastAsia" w:hAnsiTheme="minorHAnsi" w:cstheme="minorBidi"/>
          <w:bCs w:val="0"/>
          <w:noProof/>
          <w:szCs w:val="22"/>
          <w:lang w:eastAsia="en-GB"/>
        </w:rPr>
      </w:pPr>
      <w:r w:rsidRPr="00010800">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_Toc338403761 \h </w:instrText>
      </w:r>
      <w:r>
        <w:rPr>
          <w:noProof/>
        </w:rPr>
      </w:r>
      <w:r>
        <w:rPr>
          <w:noProof/>
        </w:rPr>
        <w:fldChar w:fldCharType="separate"/>
      </w:r>
      <w:r>
        <w:rPr>
          <w:noProof/>
        </w:rPr>
        <w:t>5</w:t>
      </w:r>
      <w:r>
        <w:rPr>
          <w:noProof/>
        </w:rPr>
        <w:fldChar w:fldCharType="end"/>
      </w:r>
    </w:p>
    <w:p w14:paraId="53627A2B" w14:textId="77777777" w:rsidR="00016D6B" w:rsidRDefault="00016D6B">
      <w:pPr>
        <w:pStyle w:val="TOC2"/>
        <w:rPr>
          <w:rFonts w:asciiTheme="minorHAnsi" w:eastAsiaTheme="minorEastAsia" w:hAnsiTheme="minorHAnsi" w:cstheme="minorBidi"/>
          <w:bCs w:val="0"/>
          <w:noProof/>
          <w:szCs w:val="22"/>
          <w:lang w:eastAsia="en-GB"/>
        </w:rPr>
      </w:pPr>
      <w:r w:rsidRPr="00010800">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_Toc338403762 \h </w:instrText>
      </w:r>
      <w:r>
        <w:rPr>
          <w:noProof/>
        </w:rPr>
      </w:r>
      <w:r>
        <w:rPr>
          <w:noProof/>
        </w:rPr>
        <w:fldChar w:fldCharType="separate"/>
      </w:r>
      <w:r>
        <w:rPr>
          <w:noProof/>
        </w:rPr>
        <w:t>5</w:t>
      </w:r>
      <w:r>
        <w:rPr>
          <w:noProof/>
        </w:rPr>
        <w:fldChar w:fldCharType="end"/>
      </w:r>
    </w:p>
    <w:p w14:paraId="03F5B1B2" w14:textId="77777777" w:rsidR="00016D6B" w:rsidRDefault="00016D6B">
      <w:pPr>
        <w:pStyle w:val="TOC2"/>
        <w:rPr>
          <w:rFonts w:asciiTheme="minorHAnsi" w:eastAsiaTheme="minorEastAsia" w:hAnsiTheme="minorHAnsi" w:cstheme="minorBidi"/>
          <w:bCs w:val="0"/>
          <w:noProof/>
          <w:szCs w:val="22"/>
          <w:lang w:eastAsia="en-GB"/>
        </w:rPr>
      </w:pPr>
      <w:r w:rsidRPr="00010800">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_Toc338403763 \h </w:instrText>
      </w:r>
      <w:r>
        <w:rPr>
          <w:noProof/>
        </w:rPr>
      </w:r>
      <w:r>
        <w:rPr>
          <w:noProof/>
        </w:rPr>
        <w:fldChar w:fldCharType="separate"/>
      </w:r>
      <w:r>
        <w:rPr>
          <w:noProof/>
        </w:rPr>
        <w:t>5</w:t>
      </w:r>
      <w:r>
        <w:rPr>
          <w:noProof/>
        </w:rPr>
        <w:fldChar w:fldCharType="end"/>
      </w:r>
    </w:p>
    <w:p w14:paraId="03AEA6A0" w14:textId="77777777" w:rsidR="00016D6B" w:rsidRDefault="00016D6B">
      <w:pPr>
        <w:pStyle w:val="TOC2"/>
        <w:rPr>
          <w:rFonts w:asciiTheme="minorHAnsi" w:eastAsiaTheme="minorEastAsia" w:hAnsiTheme="minorHAnsi" w:cstheme="minorBidi"/>
          <w:bCs w:val="0"/>
          <w:noProof/>
          <w:szCs w:val="22"/>
          <w:lang w:eastAsia="en-GB"/>
        </w:rPr>
      </w:pPr>
      <w:r w:rsidRPr="00010800">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_Toc338403764 \h </w:instrText>
      </w:r>
      <w:r>
        <w:rPr>
          <w:noProof/>
        </w:rPr>
      </w:r>
      <w:r>
        <w:rPr>
          <w:noProof/>
        </w:rPr>
        <w:fldChar w:fldCharType="separate"/>
      </w:r>
      <w:r>
        <w:rPr>
          <w:noProof/>
        </w:rPr>
        <w:t>5</w:t>
      </w:r>
      <w:r>
        <w:rPr>
          <w:noProof/>
        </w:rPr>
        <w:fldChar w:fldCharType="end"/>
      </w:r>
    </w:p>
    <w:p w14:paraId="5E3AFB00" w14:textId="77777777" w:rsidR="00016D6B" w:rsidRDefault="00016D6B">
      <w:pPr>
        <w:pStyle w:val="TOC2"/>
        <w:rPr>
          <w:rFonts w:asciiTheme="minorHAnsi" w:eastAsiaTheme="minorEastAsia" w:hAnsiTheme="minorHAnsi" w:cstheme="minorBidi"/>
          <w:bCs w:val="0"/>
          <w:noProof/>
          <w:szCs w:val="22"/>
          <w:lang w:eastAsia="en-GB"/>
        </w:rPr>
      </w:pPr>
      <w:r w:rsidRPr="00010800">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_Toc338403765 \h </w:instrText>
      </w:r>
      <w:r>
        <w:rPr>
          <w:noProof/>
        </w:rPr>
      </w:r>
      <w:r>
        <w:rPr>
          <w:noProof/>
        </w:rPr>
        <w:fldChar w:fldCharType="separate"/>
      </w:r>
      <w:r>
        <w:rPr>
          <w:noProof/>
        </w:rPr>
        <w:t>5</w:t>
      </w:r>
      <w:r>
        <w:rPr>
          <w:noProof/>
        </w:rPr>
        <w:fldChar w:fldCharType="end"/>
      </w:r>
    </w:p>
    <w:p w14:paraId="17BC15A8" w14:textId="77777777" w:rsidR="00016D6B" w:rsidRDefault="00016D6B">
      <w:pPr>
        <w:pStyle w:val="TOC2"/>
        <w:rPr>
          <w:rFonts w:asciiTheme="minorHAnsi" w:eastAsiaTheme="minorEastAsia" w:hAnsiTheme="minorHAnsi" w:cstheme="minorBidi"/>
          <w:bCs w:val="0"/>
          <w:noProof/>
          <w:szCs w:val="22"/>
          <w:lang w:eastAsia="en-GB"/>
        </w:rPr>
      </w:pPr>
      <w:r w:rsidRPr="00010800">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_Toc338403766 \h </w:instrText>
      </w:r>
      <w:r>
        <w:rPr>
          <w:noProof/>
        </w:rPr>
      </w:r>
      <w:r>
        <w:rPr>
          <w:noProof/>
        </w:rPr>
        <w:fldChar w:fldCharType="separate"/>
      </w:r>
      <w:r>
        <w:rPr>
          <w:noProof/>
        </w:rPr>
        <w:t>6</w:t>
      </w:r>
      <w:r>
        <w:rPr>
          <w:noProof/>
        </w:rPr>
        <w:fldChar w:fldCharType="end"/>
      </w:r>
    </w:p>
    <w:p w14:paraId="25977BAA" w14:textId="77777777" w:rsidR="00016D6B" w:rsidRDefault="00016D6B">
      <w:pPr>
        <w:pStyle w:val="TOC1"/>
        <w:rPr>
          <w:rFonts w:asciiTheme="minorHAnsi" w:eastAsiaTheme="minorEastAsia" w:hAnsiTheme="minorHAnsi" w:cstheme="minorBidi"/>
          <w:b w:val="0"/>
          <w:bCs w:val="0"/>
          <w:caps w:val="0"/>
          <w:noProof/>
          <w:szCs w:val="22"/>
          <w:lang w:eastAsia="en-GB"/>
        </w:rPr>
      </w:pPr>
      <w:r w:rsidRPr="00010800">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Course MODULES</w:t>
      </w:r>
      <w:r>
        <w:rPr>
          <w:noProof/>
        </w:rPr>
        <w:tab/>
      </w:r>
      <w:r>
        <w:rPr>
          <w:noProof/>
        </w:rPr>
        <w:fldChar w:fldCharType="begin"/>
      </w:r>
      <w:r>
        <w:rPr>
          <w:noProof/>
        </w:rPr>
        <w:instrText xml:space="preserve"> PAGEREF _Toc338403767 \h </w:instrText>
      </w:r>
      <w:r>
        <w:rPr>
          <w:noProof/>
        </w:rPr>
      </w:r>
      <w:r>
        <w:rPr>
          <w:noProof/>
        </w:rPr>
        <w:fldChar w:fldCharType="separate"/>
      </w:r>
      <w:r>
        <w:rPr>
          <w:noProof/>
        </w:rPr>
        <w:t>6</w:t>
      </w:r>
      <w:r>
        <w:rPr>
          <w:noProof/>
        </w:rPr>
        <w:fldChar w:fldCharType="end"/>
      </w:r>
    </w:p>
    <w:p w14:paraId="3F6FF3FC" w14:textId="77777777" w:rsidR="00016D6B" w:rsidRDefault="00016D6B">
      <w:pPr>
        <w:pStyle w:val="TOC2"/>
        <w:rPr>
          <w:rFonts w:asciiTheme="minorHAnsi" w:eastAsiaTheme="minorEastAsia" w:hAnsiTheme="minorHAnsi" w:cstheme="minorBidi"/>
          <w:bCs w:val="0"/>
          <w:noProof/>
          <w:szCs w:val="22"/>
          <w:lang w:eastAsia="en-GB"/>
        </w:rPr>
      </w:pPr>
      <w:r w:rsidRPr="00010800">
        <w:rPr>
          <w:rFonts w:ascii="Arial Bold" w:hAnsi="Arial Bold"/>
          <w:noProof/>
        </w:rPr>
        <w:t>2.1</w:t>
      </w:r>
      <w:r>
        <w:rPr>
          <w:rFonts w:asciiTheme="minorHAnsi" w:eastAsiaTheme="minorEastAsia" w:hAnsiTheme="minorHAnsi" w:cstheme="minorBidi"/>
          <w:bCs w:val="0"/>
          <w:noProof/>
          <w:szCs w:val="22"/>
          <w:lang w:eastAsia="en-GB"/>
        </w:rPr>
        <w:tab/>
      </w:r>
      <w:r>
        <w:rPr>
          <w:noProof/>
        </w:rPr>
        <w:t>Training Module 1 – Safety</w:t>
      </w:r>
      <w:r>
        <w:rPr>
          <w:noProof/>
        </w:rPr>
        <w:tab/>
      </w:r>
      <w:r>
        <w:rPr>
          <w:noProof/>
        </w:rPr>
        <w:fldChar w:fldCharType="begin"/>
      </w:r>
      <w:r>
        <w:rPr>
          <w:noProof/>
        </w:rPr>
        <w:instrText xml:space="preserve"> PAGEREF _Toc338403768 \h </w:instrText>
      </w:r>
      <w:r>
        <w:rPr>
          <w:noProof/>
        </w:rPr>
      </w:r>
      <w:r>
        <w:rPr>
          <w:noProof/>
        </w:rPr>
        <w:fldChar w:fldCharType="separate"/>
      </w:r>
      <w:r>
        <w:rPr>
          <w:noProof/>
        </w:rPr>
        <w:t>6</w:t>
      </w:r>
      <w:r>
        <w:rPr>
          <w:noProof/>
        </w:rPr>
        <w:fldChar w:fldCharType="end"/>
      </w:r>
    </w:p>
    <w:p w14:paraId="44EFF279" w14:textId="77777777" w:rsidR="00016D6B" w:rsidRDefault="00016D6B">
      <w:pPr>
        <w:pStyle w:val="TOC2"/>
        <w:rPr>
          <w:rFonts w:asciiTheme="minorHAnsi" w:eastAsiaTheme="minorEastAsia" w:hAnsiTheme="minorHAnsi" w:cstheme="minorBidi"/>
          <w:bCs w:val="0"/>
          <w:noProof/>
          <w:szCs w:val="22"/>
          <w:lang w:eastAsia="en-GB"/>
        </w:rPr>
      </w:pPr>
      <w:r w:rsidRPr="00010800">
        <w:rPr>
          <w:rFonts w:ascii="Arial Bold" w:hAnsi="Arial Bold"/>
          <w:noProof/>
        </w:rPr>
        <w:t>2.2</w:t>
      </w:r>
      <w:r>
        <w:rPr>
          <w:rFonts w:asciiTheme="minorHAnsi" w:eastAsiaTheme="minorEastAsia" w:hAnsiTheme="minorHAnsi" w:cstheme="minorBidi"/>
          <w:bCs w:val="0"/>
          <w:noProof/>
          <w:szCs w:val="22"/>
          <w:lang w:eastAsia="en-GB"/>
        </w:rPr>
        <w:tab/>
      </w:r>
      <w:r>
        <w:rPr>
          <w:noProof/>
        </w:rPr>
        <w:t>Training Module 2 – Battery Types</w:t>
      </w:r>
      <w:r>
        <w:rPr>
          <w:noProof/>
        </w:rPr>
        <w:tab/>
      </w:r>
      <w:r>
        <w:rPr>
          <w:noProof/>
        </w:rPr>
        <w:fldChar w:fldCharType="begin"/>
      </w:r>
      <w:r>
        <w:rPr>
          <w:noProof/>
        </w:rPr>
        <w:instrText xml:space="preserve"> PAGEREF _Toc338403769 \h </w:instrText>
      </w:r>
      <w:r>
        <w:rPr>
          <w:noProof/>
        </w:rPr>
      </w:r>
      <w:r>
        <w:rPr>
          <w:noProof/>
        </w:rPr>
        <w:fldChar w:fldCharType="separate"/>
      </w:r>
      <w:r>
        <w:rPr>
          <w:noProof/>
        </w:rPr>
        <w:t>6</w:t>
      </w:r>
      <w:r>
        <w:rPr>
          <w:noProof/>
        </w:rPr>
        <w:fldChar w:fldCharType="end"/>
      </w:r>
    </w:p>
    <w:p w14:paraId="4435E353" w14:textId="77777777" w:rsidR="00016D6B" w:rsidRDefault="00016D6B">
      <w:pPr>
        <w:pStyle w:val="TOC2"/>
        <w:rPr>
          <w:rFonts w:asciiTheme="minorHAnsi" w:eastAsiaTheme="minorEastAsia" w:hAnsiTheme="minorHAnsi" w:cstheme="minorBidi"/>
          <w:bCs w:val="0"/>
          <w:noProof/>
          <w:szCs w:val="22"/>
          <w:lang w:eastAsia="en-GB"/>
        </w:rPr>
      </w:pPr>
      <w:r w:rsidRPr="00010800">
        <w:rPr>
          <w:rFonts w:ascii="Arial Bold" w:hAnsi="Arial Bold"/>
          <w:noProof/>
        </w:rPr>
        <w:t>2.3</w:t>
      </w:r>
      <w:r>
        <w:rPr>
          <w:rFonts w:asciiTheme="minorHAnsi" w:eastAsiaTheme="minorEastAsia" w:hAnsiTheme="minorHAnsi" w:cstheme="minorBidi"/>
          <w:bCs w:val="0"/>
          <w:noProof/>
          <w:szCs w:val="22"/>
          <w:lang w:eastAsia="en-GB"/>
        </w:rPr>
        <w:tab/>
      </w:r>
      <w:r>
        <w:rPr>
          <w:noProof/>
        </w:rPr>
        <w:t>Training Module 3 – Battery Maintenance</w:t>
      </w:r>
      <w:r>
        <w:rPr>
          <w:noProof/>
        </w:rPr>
        <w:tab/>
      </w:r>
      <w:r>
        <w:rPr>
          <w:noProof/>
        </w:rPr>
        <w:fldChar w:fldCharType="begin"/>
      </w:r>
      <w:r>
        <w:rPr>
          <w:noProof/>
        </w:rPr>
        <w:instrText xml:space="preserve"> PAGEREF _Toc338403770 \h </w:instrText>
      </w:r>
      <w:r>
        <w:rPr>
          <w:noProof/>
        </w:rPr>
      </w:r>
      <w:r>
        <w:rPr>
          <w:noProof/>
        </w:rPr>
        <w:fldChar w:fldCharType="separate"/>
      </w:r>
      <w:r>
        <w:rPr>
          <w:noProof/>
        </w:rPr>
        <w:t>7</w:t>
      </w:r>
      <w:r>
        <w:rPr>
          <w:noProof/>
        </w:rPr>
        <w:fldChar w:fldCharType="end"/>
      </w:r>
    </w:p>
    <w:p w14:paraId="625EB90C" w14:textId="77777777" w:rsidR="00016D6B" w:rsidRDefault="00016D6B">
      <w:pPr>
        <w:pStyle w:val="TOC2"/>
        <w:rPr>
          <w:rFonts w:asciiTheme="minorHAnsi" w:eastAsiaTheme="minorEastAsia" w:hAnsiTheme="minorHAnsi" w:cstheme="minorBidi"/>
          <w:bCs w:val="0"/>
          <w:noProof/>
          <w:szCs w:val="22"/>
          <w:lang w:eastAsia="en-GB"/>
        </w:rPr>
      </w:pPr>
      <w:r w:rsidRPr="00010800">
        <w:rPr>
          <w:rFonts w:ascii="Arial Bold" w:hAnsi="Arial Bold"/>
          <w:noProof/>
        </w:rPr>
        <w:t>2.4</w:t>
      </w:r>
      <w:r>
        <w:rPr>
          <w:rFonts w:asciiTheme="minorHAnsi" w:eastAsiaTheme="minorEastAsia" w:hAnsiTheme="minorHAnsi" w:cstheme="minorBidi"/>
          <w:bCs w:val="0"/>
          <w:noProof/>
          <w:szCs w:val="22"/>
          <w:lang w:eastAsia="en-GB"/>
        </w:rPr>
        <w:tab/>
      </w:r>
      <w:r>
        <w:rPr>
          <w:noProof/>
        </w:rPr>
        <w:t>Training Module 4 – Battery Charging</w:t>
      </w:r>
      <w:r>
        <w:rPr>
          <w:noProof/>
        </w:rPr>
        <w:tab/>
      </w:r>
      <w:r>
        <w:rPr>
          <w:noProof/>
        </w:rPr>
        <w:fldChar w:fldCharType="begin"/>
      </w:r>
      <w:r>
        <w:rPr>
          <w:noProof/>
        </w:rPr>
        <w:instrText xml:space="preserve"> PAGEREF _Toc338403771 \h </w:instrText>
      </w:r>
      <w:r>
        <w:rPr>
          <w:noProof/>
        </w:rPr>
      </w:r>
      <w:r>
        <w:rPr>
          <w:noProof/>
        </w:rPr>
        <w:fldChar w:fldCharType="separate"/>
      </w:r>
      <w:r>
        <w:rPr>
          <w:noProof/>
        </w:rPr>
        <w:t>8</w:t>
      </w:r>
      <w:r>
        <w:rPr>
          <w:noProof/>
        </w:rPr>
        <w:fldChar w:fldCharType="end"/>
      </w:r>
    </w:p>
    <w:p w14:paraId="66EDEFA7" w14:textId="77777777" w:rsidR="00016D6B" w:rsidRDefault="00016D6B">
      <w:pPr>
        <w:pStyle w:val="TOC2"/>
        <w:rPr>
          <w:rFonts w:asciiTheme="minorHAnsi" w:eastAsiaTheme="minorEastAsia" w:hAnsiTheme="minorHAnsi" w:cstheme="minorBidi"/>
          <w:bCs w:val="0"/>
          <w:noProof/>
          <w:szCs w:val="22"/>
          <w:lang w:eastAsia="en-GB"/>
        </w:rPr>
      </w:pPr>
      <w:r w:rsidRPr="00010800">
        <w:rPr>
          <w:rFonts w:ascii="Arial Bold" w:hAnsi="Arial Bold"/>
          <w:noProof/>
        </w:rPr>
        <w:t>2.5</w:t>
      </w:r>
      <w:r>
        <w:rPr>
          <w:rFonts w:asciiTheme="minorHAnsi" w:eastAsiaTheme="minorEastAsia" w:hAnsiTheme="minorHAnsi" w:cstheme="minorBidi"/>
          <w:bCs w:val="0"/>
          <w:noProof/>
          <w:szCs w:val="22"/>
          <w:lang w:eastAsia="en-GB"/>
        </w:rPr>
        <w:tab/>
      </w:r>
      <w:r>
        <w:rPr>
          <w:noProof/>
        </w:rPr>
        <w:t>Training Module 5 – General Considerations and Site Visit</w:t>
      </w:r>
      <w:r>
        <w:rPr>
          <w:noProof/>
        </w:rPr>
        <w:tab/>
      </w:r>
      <w:r>
        <w:rPr>
          <w:noProof/>
        </w:rPr>
        <w:fldChar w:fldCharType="begin"/>
      </w:r>
      <w:r>
        <w:rPr>
          <w:noProof/>
        </w:rPr>
        <w:instrText xml:space="preserve"> PAGEREF _Toc338403772 \h </w:instrText>
      </w:r>
      <w:r>
        <w:rPr>
          <w:noProof/>
        </w:rPr>
      </w:r>
      <w:r>
        <w:rPr>
          <w:noProof/>
        </w:rPr>
        <w:fldChar w:fldCharType="separate"/>
      </w:r>
      <w:r>
        <w:rPr>
          <w:noProof/>
        </w:rPr>
        <w:t>8</w:t>
      </w:r>
      <w:r>
        <w:rPr>
          <w:noProof/>
        </w:rPr>
        <w:fldChar w:fldCharType="end"/>
      </w:r>
    </w:p>
    <w:p w14:paraId="584C9674" w14:textId="77777777" w:rsidR="00394A72" w:rsidRDefault="00EA3836" w:rsidP="00296826">
      <w:pPr>
        <w:rPr>
          <w:rFonts w:cs="Arial"/>
        </w:rPr>
      </w:pPr>
      <w:r>
        <w:rPr>
          <w:rFonts w:cs="Arial"/>
        </w:rPr>
        <w:fldChar w:fldCharType="end"/>
      </w:r>
    </w:p>
    <w:p w14:paraId="0D34B530" w14:textId="77777777" w:rsidR="00394A72" w:rsidRPr="002E6C03" w:rsidRDefault="00394A72" w:rsidP="002E6C03">
      <w:pPr>
        <w:tabs>
          <w:tab w:val="center" w:pos="4729"/>
        </w:tabs>
        <w:rPr>
          <w:rFonts w:cs="Arial"/>
        </w:rPr>
      </w:pPr>
    </w:p>
    <w:p w14:paraId="3A17AC22" w14:textId="77777777" w:rsidR="00394A72" w:rsidRDefault="00394A72">
      <w:pPr>
        <w:rPr>
          <w:rFonts w:cs="Arial"/>
        </w:rPr>
      </w:pPr>
      <w:r>
        <w:rPr>
          <w:rFonts w:cs="Arial"/>
        </w:rPr>
        <w:br w:type="page"/>
      </w:r>
    </w:p>
    <w:p w14:paraId="393368F2" w14:textId="77777777" w:rsidR="00394A72" w:rsidRPr="009115AA" w:rsidRDefault="00394A72" w:rsidP="007506CC">
      <w:pPr>
        <w:pStyle w:val="Heading1"/>
      </w:pPr>
      <w:bookmarkStart w:id="43" w:name="_Toc322529300"/>
      <w:bookmarkStart w:id="44" w:name="_Toc322529516"/>
      <w:bookmarkStart w:id="45" w:name="_Toc322529565"/>
      <w:bookmarkStart w:id="46" w:name="_Toc338403760"/>
      <w:r w:rsidRPr="009115AA">
        <w:lastRenderedPageBreak/>
        <w:t xml:space="preserve">PART A - </w:t>
      </w:r>
      <w:r w:rsidRPr="00676676">
        <w:t>COURSE</w:t>
      </w:r>
      <w:r w:rsidRPr="009115AA">
        <w:t xml:space="preserve"> OVERVIEW</w:t>
      </w:r>
      <w:bookmarkEnd w:id="43"/>
      <w:bookmarkEnd w:id="44"/>
      <w:bookmarkEnd w:id="45"/>
      <w:bookmarkEnd w:id="46"/>
    </w:p>
    <w:p w14:paraId="044DE888" w14:textId="77777777" w:rsidR="00394A72" w:rsidRDefault="00394A72" w:rsidP="005D495F">
      <w:pPr>
        <w:pStyle w:val="Heading2"/>
      </w:pPr>
      <w:bookmarkStart w:id="47" w:name="_Toc322529517"/>
      <w:bookmarkStart w:id="48" w:name="_Toc322529566"/>
      <w:bookmarkStart w:id="49" w:name="_Toc338403761"/>
      <w:r>
        <w:t>Scope</w:t>
      </w:r>
      <w:bookmarkEnd w:id="47"/>
      <w:bookmarkEnd w:id="48"/>
      <w:bookmarkEnd w:id="49"/>
    </w:p>
    <w:p w14:paraId="3BDE4A00" w14:textId="3BA6C2A4" w:rsidR="008C45BC" w:rsidRPr="00E01B7D" w:rsidRDefault="00394A72" w:rsidP="008C45BC">
      <w:pPr>
        <w:pStyle w:val="BodyText"/>
      </w:pPr>
      <w:r w:rsidRPr="00BC22E9">
        <w:t xml:space="preserve">This course is intended to provide technicians with </w:t>
      </w:r>
      <w:r w:rsidR="00210AFB">
        <w:t>an introduction to</w:t>
      </w:r>
      <w:r w:rsidR="008C45BC">
        <w:t xml:space="preserve"> the </w:t>
      </w:r>
      <w:r w:rsidR="00E7561A">
        <w:t xml:space="preserve">installation, </w:t>
      </w:r>
      <w:r w:rsidR="008C45BC">
        <w:t xml:space="preserve">servicing and maintenance of power sources on buoys in a safe and efficient </w:t>
      </w:r>
      <w:commentRangeStart w:id="50"/>
      <w:r w:rsidR="008C45BC">
        <w:t>manner</w:t>
      </w:r>
      <w:commentRangeEnd w:id="50"/>
      <w:r w:rsidR="002D7BC0">
        <w:rPr>
          <w:rStyle w:val="CommentReference"/>
          <w:rFonts w:eastAsia="MS Mincho"/>
          <w:lang w:eastAsia="en-US"/>
        </w:rPr>
        <w:commentReference w:id="50"/>
      </w:r>
      <w:r w:rsidR="008C45BC">
        <w:t>.</w:t>
      </w:r>
    </w:p>
    <w:p w14:paraId="59C9BC5D" w14:textId="77777777" w:rsidR="00394A72" w:rsidRPr="00E01B7D" w:rsidRDefault="00394A72" w:rsidP="00080131">
      <w:pPr>
        <w:pStyle w:val="BodyText"/>
      </w:pPr>
    </w:p>
    <w:p w14:paraId="2B4C17E0" w14:textId="77777777" w:rsidR="00394A72" w:rsidRDefault="00394A72" w:rsidP="00496B74">
      <w:pPr>
        <w:pStyle w:val="Heading2"/>
      </w:pPr>
      <w:bookmarkStart w:id="51" w:name="_Toc322529518"/>
      <w:bookmarkStart w:id="52" w:name="_Toc322529567"/>
      <w:bookmarkStart w:id="53" w:name="_Toc338403762"/>
      <w:r w:rsidRPr="00BC22E9">
        <w:t>Objective</w:t>
      </w:r>
      <w:bookmarkEnd w:id="51"/>
      <w:bookmarkEnd w:id="52"/>
      <w:bookmarkEnd w:id="53"/>
      <w:r w:rsidRPr="00BC22E9">
        <w:t xml:space="preserve"> </w:t>
      </w:r>
    </w:p>
    <w:p w14:paraId="213CA8EB" w14:textId="6EEA0597" w:rsidR="00394A72" w:rsidRPr="009D23A8" w:rsidRDefault="00394A72" w:rsidP="00080131">
      <w:pPr>
        <w:pStyle w:val="BodyText"/>
      </w:pPr>
      <w:r w:rsidRPr="009D23A8">
        <w:t xml:space="preserve">Upon successful completion of this course, </w:t>
      </w:r>
      <w:r w:rsidR="008C45BC">
        <w:t>trainees</w:t>
      </w:r>
      <w:r w:rsidRPr="009D23A8">
        <w:t xml:space="preserve"> will have acquired sufficient knowledge and s</w:t>
      </w:r>
      <w:r>
        <w:t xml:space="preserve">kill to </w:t>
      </w:r>
      <w:r w:rsidR="008C45BC">
        <w:t xml:space="preserve">service and maintain AtoN power sources on buoys </w:t>
      </w:r>
      <w:r w:rsidR="00D84C47">
        <w:t xml:space="preserve">whilst </w:t>
      </w:r>
      <w:r w:rsidR="00E7561A">
        <w:t>working</w:t>
      </w:r>
      <w:r w:rsidRPr="009D23A8">
        <w:t xml:space="preserve"> within their organi</w:t>
      </w:r>
      <w:r w:rsidR="008C45BC">
        <w:t>s</w:t>
      </w:r>
      <w:r w:rsidRPr="009D23A8">
        <w:t xml:space="preserve">ations. </w:t>
      </w:r>
    </w:p>
    <w:p w14:paraId="2F291038" w14:textId="77777777" w:rsidR="00394A72" w:rsidRDefault="00394A72" w:rsidP="00496B74">
      <w:pPr>
        <w:pStyle w:val="Heading2"/>
      </w:pPr>
      <w:bookmarkStart w:id="54" w:name="_Toc322529519"/>
      <w:bookmarkStart w:id="55" w:name="_Toc322529568"/>
      <w:bookmarkStart w:id="56" w:name="_Toc338403763"/>
      <w:r w:rsidRPr="00FB3D29">
        <w:t>Course Outline</w:t>
      </w:r>
      <w:bookmarkEnd w:id="54"/>
      <w:bookmarkEnd w:id="55"/>
      <w:bookmarkEnd w:id="56"/>
    </w:p>
    <w:p w14:paraId="55600DCF" w14:textId="5DAEDC0E" w:rsidR="00394A72" w:rsidRPr="009D23A8" w:rsidRDefault="00394A72" w:rsidP="00080131">
      <w:pPr>
        <w:pStyle w:val="BodyText"/>
      </w:pPr>
      <w:r w:rsidRPr="00BC22E9">
        <w:t xml:space="preserve">This course is intended to cover </w:t>
      </w:r>
      <w:r w:rsidR="008C45BC">
        <w:t>th</w:t>
      </w:r>
      <w:r w:rsidRPr="00BC22E9">
        <w:t xml:space="preserve">e knowledge </w:t>
      </w:r>
      <w:r w:rsidR="008C45BC">
        <w:t>and practical competence r</w:t>
      </w:r>
      <w:r w:rsidRPr="00BC22E9">
        <w:t xml:space="preserve">equired for a technician to </w:t>
      </w:r>
      <w:r w:rsidR="008C45BC">
        <w:t xml:space="preserve">properly </w:t>
      </w:r>
      <w:r w:rsidR="00CF61E3">
        <w:t xml:space="preserve">install, </w:t>
      </w:r>
      <w:r w:rsidR="008C45BC">
        <w:t>service and maintain power sources on buoys</w:t>
      </w:r>
      <w:r w:rsidRPr="00BC22E9">
        <w:t>.</w:t>
      </w:r>
      <w:r w:rsidR="00A84C0A">
        <w:t xml:space="preserve"> </w:t>
      </w:r>
      <w:r w:rsidRPr="00BC22E9">
        <w:t xml:space="preserve">The complete course </w:t>
      </w:r>
      <w:r>
        <w:t xml:space="preserve">comprises </w:t>
      </w:r>
      <w:r w:rsidR="007107FD">
        <w:t>5</w:t>
      </w:r>
      <w:r w:rsidRPr="00BC22E9">
        <w:t xml:space="preserve"> modules, each of which deals with a specific subject </w:t>
      </w:r>
      <w:r w:rsidR="008C45BC">
        <w:t>representing an aspect of power sources on buoys servi</w:t>
      </w:r>
      <w:r w:rsidR="00A84C0A">
        <w:t>c</w:t>
      </w:r>
      <w:r w:rsidR="008C45BC">
        <w:t>ing and maintenance</w:t>
      </w:r>
      <w:r w:rsidR="00D4071C">
        <w:t xml:space="preserve">. </w:t>
      </w:r>
      <w:r w:rsidRPr="00BC22E9">
        <w:t>Each module begins by stating its scope and aims, and then provides a teaching syllabus.</w:t>
      </w:r>
      <w:r w:rsidR="008C45BC">
        <w:t xml:space="preserve">  This is a practical, job-centred course designed to provide trainees with a realistic, hands-on educational experience.</w:t>
      </w:r>
    </w:p>
    <w:p w14:paraId="60FE9364" w14:textId="77777777" w:rsidR="00394A72" w:rsidRDefault="00394A72" w:rsidP="00083290">
      <w:pPr>
        <w:rPr>
          <w:rFonts w:cs="Arial"/>
        </w:rPr>
      </w:pPr>
    </w:p>
    <w:p w14:paraId="6061A981" w14:textId="0761BED5" w:rsidR="00394A72" w:rsidRPr="000401D9" w:rsidRDefault="00394A72" w:rsidP="00496B74">
      <w:pPr>
        <w:pStyle w:val="Heading2"/>
      </w:pPr>
      <w:bookmarkStart w:id="57" w:name="_Toc322529520"/>
      <w:bookmarkStart w:id="58" w:name="_Toc322529569"/>
      <w:bookmarkStart w:id="59" w:name="_Toc338403764"/>
      <w:r w:rsidRPr="00676676">
        <w:t>Table</w:t>
      </w:r>
      <w:r>
        <w:t xml:space="preserve"> of Teaching </w:t>
      </w:r>
      <w:bookmarkEnd w:id="57"/>
      <w:bookmarkEnd w:id="58"/>
      <w:r w:rsidR="00EA3D38">
        <w:t>Modules</w:t>
      </w:r>
      <w:bookmarkEnd w:id="59"/>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266377A6"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1DB0973A" w14:textId="51459272" w:rsidR="00394A72" w:rsidRPr="0081138A" w:rsidRDefault="00EA3D38" w:rsidP="005A5150">
            <w:pPr>
              <w:pStyle w:val="Default"/>
              <w:jc w:val="center"/>
              <w:rPr>
                <w:b/>
                <w:sz w:val="22"/>
                <w:szCs w:val="22"/>
              </w:rPr>
            </w:pPr>
            <w:r>
              <w:rPr>
                <w:b/>
                <w:sz w:val="22"/>
                <w:szCs w:val="22"/>
              </w:rPr>
              <w:t>Module</w:t>
            </w:r>
            <w:r w:rsidR="00394A72" w:rsidRPr="0081138A">
              <w:rPr>
                <w:b/>
                <w:sz w:val="22"/>
                <w:szCs w:val="22"/>
              </w:rPr>
              <w:t xml:space="preserve"> </w:t>
            </w:r>
            <w:r w:rsidR="00394A72">
              <w:rPr>
                <w:b/>
                <w:sz w:val="22"/>
                <w:szCs w:val="22"/>
              </w:rPr>
              <w:t>T</w:t>
            </w:r>
            <w:r w:rsidR="00394A72"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1AA64BFD"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78BDDA0F"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402DE6C3"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50F1DB11" w14:textId="77777777" w:rsidR="00394A72" w:rsidRPr="005A5150" w:rsidRDefault="008C45BC" w:rsidP="00B51B78">
            <w:pPr>
              <w:pStyle w:val="Default"/>
              <w:rPr>
                <w:sz w:val="22"/>
                <w:szCs w:val="22"/>
              </w:rPr>
            </w:pPr>
            <w:r>
              <w:rPr>
                <w:sz w:val="22"/>
                <w:szCs w:val="22"/>
              </w:rPr>
              <w:t>Safety</w:t>
            </w:r>
          </w:p>
        </w:tc>
        <w:tc>
          <w:tcPr>
            <w:tcW w:w="1296" w:type="dxa"/>
            <w:tcBorders>
              <w:top w:val="single" w:sz="6" w:space="0" w:color="000000"/>
              <w:left w:val="single" w:sz="4" w:space="0" w:color="000000"/>
              <w:bottom w:val="single" w:sz="4" w:space="0" w:color="000000"/>
              <w:right w:val="single" w:sz="4" w:space="0" w:color="000000"/>
            </w:tcBorders>
            <w:vAlign w:val="center"/>
          </w:tcPr>
          <w:p w14:paraId="696E0B1E" w14:textId="77777777" w:rsidR="00394A72" w:rsidRPr="005A5150" w:rsidRDefault="0097229B" w:rsidP="00AA7A85">
            <w:pPr>
              <w:pStyle w:val="Default"/>
              <w:jc w:val="center"/>
              <w:rPr>
                <w:sz w:val="22"/>
                <w:szCs w:val="22"/>
              </w:rPr>
            </w:pPr>
            <w:r>
              <w:rPr>
                <w:sz w:val="22"/>
                <w:szCs w:val="22"/>
              </w:rPr>
              <w:t>1.5</w:t>
            </w:r>
          </w:p>
        </w:tc>
        <w:tc>
          <w:tcPr>
            <w:tcW w:w="4529" w:type="dxa"/>
            <w:tcBorders>
              <w:top w:val="single" w:sz="6" w:space="0" w:color="000000"/>
              <w:left w:val="single" w:sz="4" w:space="0" w:color="000000"/>
              <w:bottom w:val="single" w:sz="4" w:space="0" w:color="000000"/>
              <w:right w:val="single" w:sz="4" w:space="0" w:color="000000"/>
            </w:tcBorders>
          </w:tcPr>
          <w:p w14:paraId="3DAD65F9" w14:textId="7BBCD997" w:rsidR="00394A72" w:rsidRPr="001A35C8" w:rsidRDefault="007107FD" w:rsidP="007107FD">
            <w:r>
              <w:t>This module e</w:t>
            </w:r>
            <w:r w:rsidR="0097229B">
              <w:t>xplain</w:t>
            </w:r>
            <w:r>
              <w:t>s</w:t>
            </w:r>
            <w:r w:rsidR="0097229B">
              <w:t xml:space="preserve"> the potential hazards on buoy power systems and how to work safely with them</w:t>
            </w:r>
          </w:p>
        </w:tc>
      </w:tr>
      <w:tr w:rsidR="006B0D7D" w:rsidRPr="001A35C8" w14:paraId="1EA0A334"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3BFA907F" w14:textId="77777777" w:rsidR="006B0D7D" w:rsidRPr="005A5150" w:rsidRDefault="008C45BC" w:rsidP="00B51B78">
            <w:pPr>
              <w:pStyle w:val="Default"/>
              <w:rPr>
                <w:sz w:val="22"/>
                <w:szCs w:val="22"/>
              </w:rPr>
            </w:pPr>
            <w:r>
              <w:rPr>
                <w:sz w:val="22"/>
                <w:szCs w:val="22"/>
              </w:rPr>
              <w:t>Battery types</w:t>
            </w:r>
          </w:p>
        </w:tc>
        <w:tc>
          <w:tcPr>
            <w:tcW w:w="1296" w:type="dxa"/>
            <w:tcBorders>
              <w:top w:val="single" w:sz="4" w:space="0" w:color="000000"/>
              <w:left w:val="single" w:sz="4" w:space="0" w:color="000000"/>
              <w:bottom w:val="single" w:sz="4" w:space="0" w:color="000000"/>
              <w:right w:val="single" w:sz="4" w:space="0" w:color="000000"/>
            </w:tcBorders>
            <w:vAlign w:val="center"/>
          </w:tcPr>
          <w:p w14:paraId="168620D2" w14:textId="77777777" w:rsidR="006B0D7D" w:rsidRPr="005A5150" w:rsidRDefault="0097229B" w:rsidP="00AA7A85">
            <w:pPr>
              <w:pStyle w:val="Default"/>
              <w:jc w:val="center"/>
              <w:rPr>
                <w:sz w:val="22"/>
                <w:szCs w:val="22"/>
              </w:rPr>
            </w:pPr>
            <w:r>
              <w:rPr>
                <w:sz w:val="22"/>
                <w:szCs w:val="22"/>
              </w:rPr>
              <w:t>1.5</w:t>
            </w:r>
          </w:p>
        </w:tc>
        <w:tc>
          <w:tcPr>
            <w:tcW w:w="4529" w:type="dxa"/>
            <w:tcBorders>
              <w:top w:val="single" w:sz="4" w:space="0" w:color="000000"/>
              <w:left w:val="single" w:sz="4" w:space="0" w:color="000000"/>
              <w:bottom w:val="single" w:sz="4" w:space="0" w:color="000000"/>
              <w:right w:val="single" w:sz="4" w:space="0" w:color="000000"/>
            </w:tcBorders>
          </w:tcPr>
          <w:p w14:paraId="32A5D31C" w14:textId="08A95DE3" w:rsidR="006B0D7D" w:rsidRPr="00EA0429" w:rsidRDefault="007107FD" w:rsidP="007107FD">
            <w:pPr>
              <w:pStyle w:val="CM14"/>
              <w:rPr>
                <w:sz w:val="22"/>
              </w:rPr>
            </w:pPr>
            <w:r>
              <w:rPr>
                <w:sz w:val="22"/>
              </w:rPr>
              <w:t>This module c</w:t>
            </w:r>
            <w:r w:rsidR="0097229B">
              <w:rPr>
                <w:sz w:val="22"/>
              </w:rPr>
              <w:t>over</w:t>
            </w:r>
            <w:r>
              <w:rPr>
                <w:sz w:val="22"/>
              </w:rPr>
              <w:t xml:space="preserve">s </w:t>
            </w:r>
            <w:r w:rsidR="0097229B">
              <w:rPr>
                <w:sz w:val="22"/>
              </w:rPr>
              <w:t>the different types of energy storage types suitable for use on buoys</w:t>
            </w:r>
          </w:p>
        </w:tc>
      </w:tr>
      <w:tr w:rsidR="006B0D7D" w:rsidRPr="001A35C8" w14:paraId="7CDB2649" w14:textId="77777777" w:rsidTr="00AA7A85">
        <w:trPr>
          <w:trHeight w:val="747"/>
          <w:jc w:val="center"/>
        </w:trPr>
        <w:tc>
          <w:tcPr>
            <w:tcW w:w="3124" w:type="dxa"/>
            <w:tcBorders>
              <w:top w:val="single" w:sz="4" w:space="0" w:color="000000"/>
              <w:left w:val="single" w:sz="4" w:space="0" w:color="000000"/>
              <w:bottom w:val="single" w:sz="4" w:space="0" w:color="000000"/>
              <w:right w:val="single" w:sz="4" w:space="0" w:color="000000"/>
            </w:tcBorders>
          </w:tcPr>
          <w:p w14:paraId="13A1C70D" w14:textId="77777777" w:rsidR="006B0D7D" w:rsidRPr="005A5150" w:rsidRDefault="008C45BC" w:rsidP="00B51B78">
            <w:pPr>
              <w:pStyle w:val="Default"/>
              <w:rPr>
                <w:sz w:val="22"/>
                <w:szCs w:val="22"/>
              </w:rPr>
            </w:pPr>
            <w:r>
              <w:rPr>
                <w:sz w:val="22"/>
                <w:szCs w:val="22"/>
              </w:rPr>
              <w:t>Battery maintenance</w:t>
            </w:r>
          </w:p>
        </w:tc>
        <w:tc>
          <w:tcPr>
            <w:tcW w:w="1296" w:type="dxa"/>
            <w:tcBorders>
              <w:top w:val="single" w:sz="4" w:space="0" w:color="000000"/>
              <w:left w:val="single" w:sz="4" w:space="0" w:color="000000"/>
              <w:bottom w:val="single" w:sz="4" w:space="0" w:color="000000"/>
              <w:right w:val="single" w:sz="4" w:space="0" w:color="000000"/>
            </w:tcBorders>
            <w:vAlign w:val="center"/>
          </w:tcPr>
          <w:p w14:paraId="405E0A4D" w14:textId="77777777" w:rsidR="006B0D7D" w:rsidRPr="005A5150" w:rsidRDefault="0097229B" w:rsidP="00AA7A85">
            <w:pPr>
              <w:pStyle w:val="Default"/>
              <w:jc w:val="center"/>
              <w:rPr>
                <w:sz w:val="22"/>
                <w:szCs w:val="22"/>
              </w:rPr>
            </w:pPr>
            <w:r>
              <w:rPr>
                <w:sz w:val="22"/>
                <w:szCs w:val="22"/>
              </w:rPr>
              <w:t>2.5</w:t>
            </w:r>
          </w:p>
        </w:tc>
        <w:tc>
          <w:tcPr>
            <w:tcW w:w="4529" w:type="dxa"/>
            <w:tcBorders>
              <w:top w:val="single" w:sz="4" w:space="0" w:color="000000"/>
              <w:left w:val="single" w:sz="4" w:space="0" w:color="000000"/>
              <w:bottom w:val="single" w:sz="4" w:space="0" w:color="000000"/>
              <w:right w:val="single" w:sz="4" w:space="0" w:color="000000"/>
            </w:tcBorders>
          </w:tcPr>
          <w:p w14:paraId="72BDF7DF" w14:textId="5171F5E2" w:rsidR="006B0D7D" w:rsidRPr="001A35C8" w:rsidRDefault="007107FD" w:rsidP="007107FD">
            <w:pPr>
              <w:rPr>
                <w:rFonts w:cs="Arial"/>
              </w:rPr>
            </w:pPr>
            <w:r>
              <w:rPr>
                <w:rFonts w:cs="Arial"/>
              </w:rPr>
              <w:t>Explains  h</w:t>
            </w:r>
            <w:r w:rsidR="0097229B">
              <w:rPr>
                <w:rFonts w:cs="Arial"/>
              </w:rPr>
              <w:t>ow to maintain, operate and dispose of batteries for maximum life and safe disposal</w:t>
            </w:r>
          </w:p>
        </w:tc>
      </w:tr>
      <w:tr w:rsidR="006B0D7D" w:rsidRPr="001A35C8" w14:paraId="3AE8C3BB"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7E58BD85" w14:textId="77777777" w:rsidR="006B0D7D" w:rsidRPr="005A5150" w:rsidRDefault="008C45BC" w:rsidP="005A5150">
            <w:pPr>
              <w:pStyle w:val="Default"/>
              <w:rPr>
                <w:sz w:val="22"/>
                <w:szCs w:val="22"/>
              </w:rPr>
            </w:pPr>
            <w:r>
              <w:rPr>
                <w:sz w:val="22"/>
                <w:szCs w:val="22"/>
              </w:rPr>
              <w:t>Charging</w:t>
            </w:r>
          </w:p>
        </w:tc>
        <w:tc>
          <w:tcPr>
            <w:tcW w:w="1296" w:type="dxa"/>
            <w:tcBorders>
              <w:top w:val="single" w:sz="4" w:space="0" w:color="000000"/>
              <w:left w:val="single" w:sz="4" w:space="0" w:color="000000"/>
              <w:bottom w:val="single" w:sz="4" w:space="0" w:color="000000"/>
              <w:right w:val="single" w:sz="4" w:space="0" w:color="000000"/>
            </w:tcBorders>
            <w:vAlign w:val="center"/>
          </w:tcPr>
          <w:p w14:paraId="2D6B9306" w14:textId="77777777" w:rsidR="006B0D7D" w:rsidRPr="005A5150" w:rsidRDefault="0097229B" w:rsidP="0043040C">
            <w:pPr>
              <w:pStyle w:val="Default"/>
              <w:jc w:val="center"/>
              <w:rPr>
                <w:sz w:val="22"/>
                <w:szCs w:val="22"/>
              </w:rPr>
            </w:pPr>
            <w:r>
              <w:rPr>
                <w:sz w:val="22"/>
                <w:szCs w:val="22"/>
              </w:rPr>
              <w:t>1.0</w:t>
            </w:r>
          </w:p>
        </w:tc>
        <w:tc>
          <w:tcPr>
            <w:tcW w:w="4529" w:type="dxa"/>
            <w:tcBorders>
              <w:top w:val="single" w:sz="4" w:space="0" w:color="000000"/>
              <w:left w:val="single" w:sz="4" w:space="0" w:color="000000"/>
              <w:bottom w:val="single" w:sz="4" w:space="0" w:color="000000"/>
              <w:right w:val="single" w:sz="4" w:space="0" w:color="000000"/>
            </w:tcBorders>
            <w:vAlign w:val="center"/>
          </w:tcPr>
          <w:p w14:paraId="12F422D3" w14:textId="301803F8" w:rsidR="006B0D7D" w:rsidRPr="005A5150" w:rsidRDefault="007107FD" w:rsidP="007107FD">
            <w:pPr>
              <w:pStyle w:val="NoSpacing"/>
              <w:rPr>
                <w:rFonts w:ascii="Arial" w:hAnsi="Arial" w:cs="Arial"/>
              </w:rPr>
            </w:pPr>
            <w:r>
              <w:rPr>
                <w:rFonts w:ascii="Arial" w:hAnsi="Arial" w:cs="Arial"/>
              </w:rPr>
              <w:t>Covers d</w:t>
            </w:r>
            <w:r w:rsidR="00A27416">
              <w:rPr>
                <w:rFonts w:ascii="Arial" w:hAnsi="Arial" w:cs="Arial"/>
              </w:rPr>
              <w:t>ifferent types of charging methods available and charge regulation</w:t>
            </w:r>
          </w:p>
        </w:tc>
      </w:tr>
      <w:tr w:rsidR="006B0D7D" w:rsidRPr="001A35C8" w14:paraId="3A6DDF16" w14:textId="77777777"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0EA9B6ED" w14:textId="77777777" w:rsidR="006B0D7D" w:rsidRPr="005A5150" w:rsidRDefault="008C45BC" w:rsidP="008C45BC">
            <w:pPr>
              <w:pStyle w:val="Default"/>
              <w:rPr>
                <w:sz w:val="22"/>
                <w:szCs w:val="22"/>
              </w:rPr>
            </w:pPr>
            <w:r>
              <w:rPr>
                <w:sz w:val="22"/>
                <w:szCs w:val="22"/>
              </w:rPr>
              <w:t>General considerations and s</w:t>
            </w:r>
            <w:r w:rsidR="006B0D7D" w:rsidRPr="005A5150">
              <w:rPr>
                <w:sz w:val="22"/>
                <w:szCs w:val="22"/>
              </w:rPr>
              <w:t>ite visit</w:t>
            </w:r>
          </w:p>
        </w:tc>
        <w:tc>
          <w:tcPr>
            <w:tcW w:w="1296" w:type="dxa"/>
            <w:tcBorders>
              <w:top w:val="single" w:sz="4" w:space="0" w:color="000000"/>
              <w:left w:val="single" w:sz="4" w:space="0" w:color="000000"/>
              <w:bottom w:val="single" w:sz="4" w:space="0" w:color="000000"/>
              <w:right w:val="single" w:sz="4" w:space="0" w:color="000000"/>
            </w:tcBorders>
            <w:vAlign w:val="center"/>
          </w:tcPr>
          <w:p w14:paraId="1FDB5B58" w14:textId="77777777" w:rsidR="006B0D7D" w:rsidRPr="005A5150" w:rsidRDefault="0097229B" w:rsidP="00AA7A85">
            <w:pPr>
              <w:pStyle w:val="Default"/>
              <w:jc w:val="center"/>
              <w:rPr>
                <w:sz w:val="22"/>
                <w:szCs w:val="22"/>
              </w:rPr>
            </w:pPr>
            <w:r>
              <w:rPr>
                <w:sz w:val="22"/>
                <w:szCs w:val="22"/>
              </w:rPr>
              <w:t>3.0</w:t>
            </w:r>
          </w:p>
        </w:tc>
        <w:tc>
          <w:tcPr>
            <w:tcW w:w="4529" w:type="dxa"/>
            <w:tcBorders>
              <w:top w:val="single" w:sz="4" w:space="0" w:color="000000"/>
              <w:left w:val="single" w:sz="4" w:space="0" w:color="000000"/>
              <w:bottom w:val="single" w:sz="4" w:space="0" w:color="000000"/>
              <w:right w:val="single" w:sz="4" w:space="0" w:color="000000"/>
            </w:tcBorders>
          </w:tcPr>
          <w:p w14:paraId="2A131DE0" w14:textId="1E3A6F86" w:rsidR="00A27416" w:rsidRPr="001A35C8" w:rsidRDefault="00A27416" w:rsidP="007107FD">
            <w:pPr>
              <w:rPr>
                <w:rFonts w:cs="Arial"/>
              </w:rPr>
            </w:pPr>
            <w:r>
              <w:rPr>
                <w:rFonts w:cs="Arial"/>
              </w:rPr>
              <w:t>Cover</w:t>
            </w:r>
            <w:r w:rsidR="007107FD">
              <w:rPr>
                <w:rFonts w:cs="Arial"/>
              </w:rPr>
              <w:t>s ge</w:t>
            </w:r>
            <w:r>
              <w:rPr>
                <w:rFonts w:cs="Arial"/>
              </w:rPr>
              <w:t>neral items of battery installation and operation</w:t>
            </w:r>
            <w:r w:rsidR="007107FD">
              <w:rPr>
                <w:rFonts w:cs="Arial"/>
              </w:rPr>
              <w:t xml:space="preserve"> before a s</w:t>
            </w:r>
            <w:r>
              <w:rPr>
                <w:rFonts w:cs="Arial"/>
              </w:rPr>
              <w:t>ite visit to consolidate knowledge gained on the course in a practical manner</w:t>
            </w:r>
          </w:p>
        </w:tc>
      </w:tr>
      <w:tr w:rsidR="006B0D7D" w:rsidRPr="001A35C8" w14:paraId="0E8D928C"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24141820" w14:textId="77777777" w:rsidR="006B0D7D" w:rsidRPr="005A5150" w:rsidRDefault="006B0D7D"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31EE41E4" w14:textId="77777777" w:rsidR="006B0D7D" w:rsidRPr="005A5150" w:rsidRDefault="006B0D7D" w:rsidP="00AA7A85">
            <w:pPr>
              <w:pStyle w:val="Default"/>
              <w:jc w:val="center"/>
              <w:rPr>
                <w:sz w:val="22"/>
                <w:szCs w:val="22"/>
              </w:rPr>
            </w:pPr>
            <w:r w:rsidRPr="005A5150">
              <w:rPr>
                <w:sz w:val="22"/>
                <w:szCs w:val="22"/>
              </w:rPr>
              <w:t>1</w:t>
            </w:r>
            <w:r w:rsidR="0097229B">
              <w:rPr>
                <w:sz w:val="22"/>
                <w:szCs w:val="22"/>
              </w:rPr>
              <w:t>.0</w:t>
            </w:r>
          </w:p>
        </w:tc>
        <w:tc>
          <w:tcPr>
            <w:tcW w:w="4529" w:type="dxa"/>
            <w:tcBorders>
              <w:top w:val="single" w:sz="4" w:space="0" w:color="000000"/>
              <w:left w:val="single" w:sz="4" w:space="0" w:color="000000"/>
              <w:bottom w:val="single" w:sz="4" w:space="0" w:color="000000"/>
              <w:right w:val="single" w:sz="4" w:space="0" w:color="000000"/>
            </w:tcBorders>
          </w:tcPr>
          <w:p w14:paraId="1C629F7F" w14:textId="77777777" w:rsidR="006B0D7D" w:rsidRPr="005A5150" w:rsidRDefault="006B0D7D" w:rsidP="00B51B78">
            <w:pPr>
              <w:pStyle w:val="Default"/>
              <w:rPr>
                <w:color w:val="auto"/>
                <w:sz w:val="22"/>
                <w:szCs w:val="22"/>
              </w:rPr>
            </w:pPr>
          </w:p>
        </w:tc>
      </w:tr>
      <w:tr w:rsidR="006B0D7D" w:rsidRPr="001A35C8" w14:paraId="2D09A007"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683BBC4E" w14:textId="77777777" w:rsidR="006B0D7D" w:rsidRPr="005A5150" w:rsidRDefault="006B0D7D"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56B3E60F" w14:textId="77777777" w:rsidR="006B0D7D" w:rsidRPr="005A5150" w:rsidRDefault="0097229B" w:rsidP="00AA7A85">
            <w:pPr>
              <w:pStyle w:val="Default"/>
              <w:jc w:val="center"/>
              <w:rPr>
                <w:b/>
                <w:sz w:val="22"/>
                <w:szCs w:val="22"/>
              </w:rPr>
            </w:pPr>
            <w:r>
              <w:rPr>
                <w:b/>
                <w:sz w:val="22"/>
                <w:szCs w:val="22"/>
              </w:rPr>
              <w:t>10.5</w:t>
            </w:r>
          </w:p>
        </w:tc>
        <w:tc>
          <w:tcPr>
            <w:tcW w:w="4529" w:type="dxa"/>
            <w:tcBorders>
              <w:top w:val="single" w:sz="4" w:space="0" w:color="000000"/>
              <w:left w:val="single" w:sz="4" w:space="0" w:color="000000"/>
              <w:bottom w:val="single" w:sz="6" w:space="0" w:color="000000"/>
              <w:right w:val="single" w:sz="4" w:space="0" w:color="000000"/>
            </w:tcBorders>
          </w:tcPr>
          <w:p w14:paraId="4E8DB29A" w14:textId="4628A3CB" w:rsidR="006B0D7D" w:rsidRPr="007107FD" w:rsidRDefault="007107FD" w:rsidP="006B0D7D">
            <w:pPr>
              <w:pStyle w:val="Default"/>
              <w:rPr>
                <w:b/>
                <w:color w:val="auto"/>
                <w:sz w:val="22"/>
                <w:szCs w:val="22"/>
              </w:rPr>
            </w:pPr>
            <w:r>
              <w:rPr>
                <w:b/>
                <w:color w:val="auto"/>
                <w:sz w:val="22"/>
                <w:szCs w:val="22"/>
              </w:rPr>
              <w:t>Two days</w:t>
            </w:r>
          </w:p>
        </w:tc>
      </w:tr>
    </w:tbl>
    <w:p w14:paraId="654CFD77" w14:textId="77777777" w:rsidR="00A9141C" w:rsidRDefault="00A9141C" w:rsidP="002913F6">
      <w:pPr>
        <w:pStyle w:val="BodyText"/>
      </w:pPr>
      <w:bookmarkStart w:id="60" w:name="_Toc322529521"/>
      <w:bookmarkStart w:id="61" w:name="_Toc322529570"/>
    </w:p>
    <w:p w14:paraId="55A49EAA" w14:textId="77777777" w:rsidR="00394A72" w:rsidRPr="000401D9" w:rsidRDefault="00394A72" w:rsidP="00496B74">
      <w:pPr>
        <w:pStyle w:val="Heading2"/>
      </w:pPr>
      <w:bookmarkStart w:id="62" w:name="_Toc338403765"/>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60"/>
      <w:bookmarkEnd w:id="61"/>
      <w:bookmarkEnd w:id="62"/>
    </w:p>
    <w:p w14:paraId="2767B0D5" w14:textId="77777777" w:rsidR="00394A72" w:rsidRDefault="00394A72" w:rsidP="00080131">
      <w:pPr>
        <w:pStyle w:val="List1"/>
      </w:pPr>
      <w:r w:rsidRPr="00697192">
        <w:t>This course involves classroom instruction</w:t>
      </w:r>
      <w:r w:rsidR="00A27416">
        <w:t xml:space="preserve"> </w:t>
      </w:r>
      <w:r w:rsidRPr="00697192">
        <w:t xml:space="preserve">and </w:t>
      </w:r>
      <w:r w:rsidR="00A73AA3">
        <w:t xml:space="preserve">a </w:t>
      </w:r>
      <w:r w:rsidR="00A27416">
        <w:t xml:space="preserve">practical </w:t>
      </w:r>
      <w:r w:rsidR="00A27416" w:rsidRPr="00520699">
        <w:t>in a work area</w:t>
      </w:r>
      <w:r w:rsidRPr="00697192">
        <w:t>. Classrooms should be equipped with blackboards, whiteboards, and overhead projectors to enable presentation of the subject matter</w:t>
      </w:r>
      <w:r>
        <w:t>.</w:t>
      </w:r>
    </w:p>
    <w:p w14:paraId="4FF7A362" w14:textId="77777777" w:rsidR="00A27416" w:rsidRPr="00520699" w:rsidRDefault="00A27416" w:rsidP="00A27416">
      <w:pPr>
        <w:pStyle w:val="List1"/>
      </w:pPr>
      <w:r w:rsidRPr="00520699">
        <w:t xml:space="preserve">Trainees should have access to the types of equipment that they will be expected to work with on the job. </w:t>
      </w:r>
    </w:p>
    <w:p w14:paraId="476DBBDD" w14:textId="77777777" w:rsidR="00A27416" w:rsidRPr="00A27416" w:rsidRDefault="00A27416" w:rsidP="00A27416">
      <w:pPr>
        <w:pStyle w:val="List1"/>
        <w:numPr>
          <w:ilvl w:val="0"/>
          <w:numId w:val="0"/>
        </w:numPr>
        <w:ind w:left="567"/>
        <w:rPr>
          <w:rFonts w:cs="Arial"/>
        </w:rPr>
      </w:pPr>
    </w:p>
    <w:p w14:paraId="57CCF56F" w14:textId="77777777" w:rsidR="00394A72" w:rsidRDefault="00394A72" w:rsidP="00080131">
      <w:pPr>
        <w:pStyle w:val="Heading2"/>
        <w:rPr>
          <w:sz w:val="35"/>
        </w:rPr>
      </w:pPr>
      <w:bookmarkStart w:id="63" w:name="_Toc322529522"/>
      <w:bookmarkStart w:id="64" w:name="_Toc322529571"/>
      <w:bookmarkStart w:id="65" w:name="_Toc338403766"/>
      <w:r w:rsidRPr="00676676">
        <w:lastRenderedPageBreak/>
        <w:t>References</w:t>
      </w:r>
      <w:bookmarkEnd w:id="63"/>
      <w:bookmarkEnd w:id="64"/>
      <w:bookmarkEnd w:id="65"/>
    </w:p>
    <w:p w14:paraId="6CF08F98" w14:textId="77777777" w:rsidR="00394A72" w:rsidRPr="00A33327" w:rsidRDefault="00394A72" w:rsidP="00080131">
      <w:pPr>
        <w:pStyle w:val="BodyText"/>
      </w:pPr>
      <w:r w:rsidRPr="00A33327">
        <w:t>In addition to any specific references required by the Competent Authority, the following material is relevant to this course:</w:t>
      </w:r>
    </w:p>
    <w:p w14:paraId="0A3938ED" w14:textId="77777777" w:rsidR="00CF61E3" w:rsidRDefault="00CF61E3" w:rsidP="00080131">
      <w:pPr>
        <w:pStyle w:val="Bullet1"/>
      </w:pPr>
      <w:r>
        <w:t>IALA Guideline 1067</w:t>
      </w:r>
    </w:p>
    <w:p w14:paraId="63C1A61D" w14:textId="504996C4" w:rsidR="00394A72" w:rsidRPr="00A33327" w:rsidRDefault="00394A72" w:rsidP="00080131">
      <w:pPr>
        <w:pStyle w:val="Bullet1"/>
      </w:pPr>
      <w:r w:rsidRPr="00A33327">
        <w:t>Technical documentation from equipment manufacturers</w:t>
      </w:r>
    </w:p>
    <w:p w14:paraId="170E95F5" w14:textId="77777777" w:rsidR="00394A72" w:rsidRPr="00A33327" w:rsidRDefault="00394A72" w:rsidP="003D0652">
      <w:pPr>
        <w:pStyle w:val="Bullet1"/>
        <w:numPr>
          <w:ilvl w:val="0"/>
          <w:numId w:val="0"/>
        </w:numPr>
        <w:ind w:left="1134"/>
      </w:pPr>
    </w:p>
    <w:p w14:paraId="5BD558C2" w14:textId="725AE7A2" w:rsidR="00394A72" w:rsidRPr="00676676" w:rsidRDefault="00394A72" w:rsidP="00080131">
      <w:pPr>
        <w:pStyle w:val="Heading1"/>
      </w:pPr>
      <w:bookmarkStart w:id="66" w:name="_Toc322529523"/>
      <w:bookmarkStart w:id="67" w:name="_Toc322529572"/>
      <w:bookmarkStart w:id="68" w:name="_Toc338403767"/>
      <w:r w:rsidRPr="00676676">
        <w:t xml:space="preserve">PART B </w:t>
      </w:r>
      <w:r w:rsidR="003568F6">
        <w:t>–</w:t>
      </w:r>
      <w:r w:rsidRPr="00676676">
        <w:t xml:space="preserve"> </w:t>
      </w:r>
      <w:bookmarkEnd w:id="66"/>
      <w:bookmarkEnd w:id="67"/>
      <w:r w:rsidR="003568F6">
        <w:t xml:space="preserve">Course </w:t>
      </w:r>
      <w:r w:rsidR="00082128">
        <w:t>MODULES</w:t>
      </w:r>
      <w:bookmarkEnd w:id="68"/>
    </w:p>
    <w:p w14:paraId="22BAF7E0" w14:textId="293E49DF" w:rsidR="00394A72" w:rsidRPr="000401D9" w:rsidRDefault="004D59D7" w:rsidP="000B7B92">
      <w:pPr>
        <w:pStyle w:val="Heading2"/>
      </w:pPr>
      <w:bookmarkStart w:id="69" w:name="_Toc322529524"/>
      <w:bookmarkStart w:id="70" w:name="_Toc322529573"/>
      <w:bookmarkStart w:id="71" w:name="_Toc338403768"/>
      <w:r>
        <w:t>Training Module</w:t>
      </w:r>
      <w:r w:rsidR="00394A72" w:rsidRPr="000401D9">
        <w:t xml:space="preserve"> 1 – </w:t>
      </w:r>
      <w:bookmarkEnd w:id="69"/>
      <w:bookmarkEnd w:id="70"/>
      <w:r w:rsidR="003568F6">
        <w:t>Safety</w:t>
      </w:r>
      <w:bookmarkEnd w:id="71"/>
    </w:p>
    <w:p w14:paraId="79C40757" w14:textId="77777777" w:rsidR="00394A72" w:rsidRPr="00FB3D29" w:rsidRDefault="00394A72" w:rsidP="000B7B92">
      <w:pPr>
        <w:pStyle w:val="Heading3"/>
        <w:rPr>
          <w:b/>
        </w:rPr>
      </w:pPr>
      <w:r w:rsidRPr="00FB3D29">
        <w:t xml:space="preserve">Scope </w:t>
      </w:r>
    </w:p>
    <w:p w14:paraId="705A92EF" w14:textId="165EC07F" w:rsidR="00394A72" w:rsidRPr="00FB3D29" w:rsidRDefault="00082128" w:rsidP="00082991">
      <w:r>
        <w:t>This module explains the potential hazards on buoy power systems and how to work safely with them</w:t>
      </w:r>
      <w:r w:rsidR="003568F6">
        <w:rPr>
          <w:rFonts w:cs="Arial"/>
        </w:rPr>
        <w:t>.</w:t>
      </w:r>
    </w:p>
    <w:p w14:paraId="5DC3BE41" w14:textId="77777777" w:rsidR="00394A72" w:rsidRPr="00FB3D29" w:rsidRDefault="00394A72" w:rsidP="000B7B92">
      <w:pPr>
        <w:pStyle w:val="Heading3"/>
        <w:rPr>
          <w:b/>
        </w:rPr>
      </w:pPr>
      <w:r w:rsidRPr="00FB3D29">
        <w:t xml:space="preserve">Learning </w:t>
      </w:r>
      <w:r w:rsidRPr="005A5150">
        <w:t>Objective</w:t>
      </w:r>
    </w:p>
    <w:p w14:paraId="39669EF4" w14:textId="2DE3F32A" w:rsidR="00394A72" w:rsidRDefault="00394A72" w:rsidP="009C212A">
      <w:r w:rsidRPr="00FB3D29">
        <w:t xml:space="preserve">To </w:t>
      </w:r>
      <w:r w:rsidR="00EA3D38">
        <w:t xml:space="preserve">gain a basic </w:t>
      </w:r>
      <w:r w:rsidRPr="00FB3D29">
        <w:t>understan</w:t>
      </w:r>
      <w:r w:rsidR="00EA3D38">
        <w:t xml:space="preserve">ding of </w:t>
      </w:r>
      <w:r w:rsidR="003568F6">
        <w:t>how to work on buoy power sources in a safe manner.</w:t>
      </w:r>
    </w:p>
    <w:p w14:paraId="30ECBA3A" w14:textId="77777777" w:rsidR="00394A72" w:rsidRDefault="00394A72" w:rsidP="000B7B92">
      <w:pPr>
        <w:pStyle w:val="Heading3"/>
      </w:pPr>
      <w:r>
        <w:t>Syllabus</w:t>
      </w:r>
    </w:p>
    <w:p w14:paraId="04B116C5" w14:textId="77777777" w:rsidR="00394A72" w:rsidRPr="0055579C" w:rsidRDefault="00394A72" w:rsidP="000B7B92">
      <w:pPr>
        <w:pStyle w:val="Lesson"/>
      </w:pPr>
      <w:r>
        <w:t>Lesson 1</w:t>
      </w:r>
      <w:r w:rsidR="003568F6">
        <w:tab/>
        <w:t>Stored Energy</w:t>
      </w:r>
    </w:p>
    <w:p w14:paraId="18C332EC" w14:textId="77777777" w:rsidR="00394A72" w:rsidRDefault="003568F6" w:rsidP="00D61FEC">
      <w:pPr>
        <w:pStyle w:val="List1"/>
        <w:numPr>
          <w:ilvl w:val="0"/>
          <w:numId w:val="1"/>
        </w:numPr>
      </w:pPr>
      <w:r>
        <w:t>Battery stored energy</w:t>
      </w:r>
    </w:p>
    <w:p w14:paraId="138559C9" w14:textId="77777777" w:rsidR="00394A72" w:rsidRPr="00BA5FD1" w:rsidRDefault="003568F6" w:rsidP="000B7B92">
      <w:pPr>
        <w:pStyle w:val="List1"/>
      </w:pPr>
      <w:r>
        <w:t>Danger of exposed terminals</w:t>
      </w:r>
    </w:p>
    <w:p w14:paraId="7DD22385" w14:textId="77777777" w:rsidR="00EE47B7" w:rsidRDefault="003568F6" w:rsidP="003568F6">
      <w:pPr>
        <w:pStyle w:val="List1"/>
      </w:pPr>
      <w:r>
        <w:t>Solar PV voltages</w:t>
      </w:r>
    </w:p>
    <w:p w14:paraId="01A9ABAB" w14:textId="77777777" w:rsidR="00394A72" w:rsidRPr="0055579C" w:rsidRDefault="00394A72" w:rsidP="00C15A2C">
      <w:pPr>
        <w:pStyle w:val="Lesson"/>
      </w:pPr>
      <w:r>
        <w:t>Lesson 2</w:t>
      </w:r>
      <w:r>
        <w:tab/>
      </w:r>
      <w:r w:rsidR="003568F6">
        <w:t>Chemical Hazards</w:t>
      </w:r>
    </w:p>
    <w:p w14:paraId="652B6675" w14:textId="77777777" w:rsidR="00EE47B7" w:rsidRDefault="003568F6" w:rsidP="00D61FEC">
      <w:pPr>
        <w:pStyle w:val="List1"/>
        <w:numPr>
          <w:ilvl w:val="0"/>
          <w:numId w:val="15"/>
        </w:numPr>
      </w:pPr>
      <w:bookmarkStart w:id="72" w:name="_Toc322529525"/>
      <w:bookmarkStart w:id="73" w:name="_Toc322529574"/>
      <w:r>
        <w:t>Acid electrolyte</w:t>
      </w:r>
    </w:p>
    <w:p w14:paraId="4D067E35" w14:textId="77777777" w:rsidR="00EE47B7" w:rsidRDefault="003568F6" w:rsidP="00EE47B7">
      <w:pPr>
        <w:pStyle w:val="List1"/>
      </w:pPr>
      <w:r>
        <w:t>Toxic chemicals on high technology batteries</w:t>
      </w:r>
    </w:p>
    <w:p w14:paraId="0D24852F" w14:textId="77777777" w:rsidR="003568F6" w:rsidRPr="00BA5FD1" w:rsidRDefault="003568F6" w:rsidP="00EE47B7">
      <w:pPr>
        <w:pStyle w:val="List1"/>
      </w:pPr>
      <w:r>
        <w:t>Hydrogen</w:t>
      </w:r>
    </w:p>
    <w:p w14:paraId="4D160BF4" w14:textId="02A98968" w:rsidR="003568F6" w:rsidRPr="0055579C" w:rsidRDefault="003568F6" w:rsidP="003568F6">
      <w:pPr>
        <w:pStyle w:val="Lesson"/>
      </w:pPr>
      <w:r>
        <w:t>Lesson 3</w:t>
      </w:r>
      <w:r>
        <w:tab/>
        <w:t>P</w:t>
      </w:r>
      <w:r w:rsidR="00F84AC8">
        <w:t xml:space="preserve">ersonal </w:t>
      </w:r>
      <w:r>
        <w:t>P</w:t>
      </w:r>
      <w:r w:rsidR="00F84AC8">
        <w:t xml:space="preserve">rotection </w:t>
      </w:r>
      <w:r>
        <w:t>E</w:t>
      </w:r>
      <w:r w:rsidR="00F84AC8">
        <w:t>quipment</w:t>
      </w:r>
    </w:p>
    <w:p w14:paraId="61D56C1A" w14:textId="77777777" w:rsidR="003568F6" w:rsidRDefault="003568F6" w:rsidP="00D61FEC">
      <w:pPr>
        <w:pStyle w:val="List1"/>
        <w:numPr>
          <w:ilvl w:val="0"/>
          <w:numId w:val="18"/>
        </w:numPr>
      </w:pPr>
      <w:r>
        <w:t>Gloves, goggles, apron</w:t>
      </w:r>
    </w:p>
    <w:p w14:paraId="53A100D4" w14:textId="77777777" w:rsidR="00286CE6" w:rsidRPr="0055579C" w:rsidRDefault="00286CE6" w:rsidP="00286CE6">
      <w:pPr>
        <w:pStyle w:val="Lesson"/>
      </w:pPr>
      <w:r>
        <w:t>Lesson 4</w:t>
      </w:r>
    </w:p>
    <w:p w14:paraId="62A9A79F" w14:textId="77777777" w:rsidR="00286CE6" w:rsidRDefault="00286CE6" w:rsidP="00D61FEC">
      <w:pPr>
        <w:pStyle w:val="List1"/>
        <w:numPr>
          <w:ilvl w:val="0"/>
          <w:numId w:val="19"/>
        </w:numPr>
      </w:pPr>
      <w:r>
        <w:t>Spillage of electrolyte and safe clean up</w:t>
      </w:r>
    </w:p>
    <w:p w14:paraId="39DD5B08" w14:textId="77777777" w:rsidR="00711827" w:rsidRDefault="00711827">
      <w:pPr>
        <w:rPr>
          <w:rFonts w:cs="Calibri"/>
          <w:szCs w:val="22"/>
          <w:lang w:eastAsia="ja-JP"/>
        </w:rPr>
      </w:pPr>
    </w:p>
    <w:p w14:paraId="7BFA1599" w14:textId="2BFD9798" w:rsidR="00394A72" w:rsidRPr="00FB3D29" w:rsidRDefault="004D59D7" w:rsidP="000B7B92">
      <w:pPr>
        <w:pStyle w:val="Heading2"/>
      </w:pPr>
      <w:bookmarkStart w:id="74" w:name="_Toc338403769"/>
      <w:r>
        <w:t>Training Module</w:t>
      </w:r>
      <w:r w:rsidR="00286CE6">
        <w:t xml:space="preserve"> </w:t>
      </w:r>
      <w:r w:rsidR="00394A72" w:rsidRPr="00FB3D29">
        <w:t xml:space="preserve">2 – </w:t>
      </w:r>
      <w:bookmarkEnd w:id="72"/>
      <w:bookmarkEnd w:id="73"/>
      <w:r w:rsidR="00286CE6">
        <w:t>Battery Types</w:t>
      </w:r>
      <w:bookmarkEnd w:id="74"/>
    </w:p>
    <w:p w14:paraId="441B8AAA" w14:textId="77777777" w:rsidR="00394A72" w:rsidRPr="00FB3D29" w:rsidRDefault="00394A72" w:rsidP="000B7B92">
      <w:pPr>
        <w:pStyle w:val="Heading3"/>
        <w:rPr>
          <w:b/>
          <w:bCs/>
        </w:rPr>
      </w:pPr>
      <w:r w:rsidRPr="00082991">
        <w:t>Scope</w:t>
      </w:r>
      <w:r w:rsidRPr="00FB3D29">
        <w:t xml:space="preserve"> </w:t>
      </w:r>
    </w:p>
    <w:p w14:paraId="6FA36DCD" w14:textId="7C11B411" w:rsidR="00EE47B7" w:rsidRPr="00FB3D29" w:rsidRDefault="00EA3D38" w:rsidP="00EE47B7">
      <w:r>
        <w:t>This module covers the different types of energy storage types suitable for use on buoys</w:t>
      </w:r>
      <w:r w:rsidR="00D209A0">
        <w:rPr>
          <w:szCs w:val="22"/>
        </w:rPr>
        <w:t>.</w:t>
      </w:r>
    </w:p>
    <w:p w14:paraId="6BB84DB4" w14:textId="77777777" w:rsidR="00394A72" w:rsidRPr="00FB3D29" w:rsidRDefault="00394A72" w:rsidP="000B7B92">
      <w:pPr>
        <w:pStyle w:val="Heading3"/>
        <w:rPr>
          <w:b/>
          <w:bCs/>
        </w:rPr>
      </w:pPr>
      <w:r w:rsidRPr="00082991">
        <w:t>Learning</w:t>
      </w:r>
      <w:r w:rsidRPr="00FB3D29">
        <w:t xml:space="preserve"> Objective </w:t>
      </w:r>
    </w:p>
    <w:p w14:paraId="1889D287" w14:textId="07CE9CFB" w:rsidR="00394A72" w:rsidRDefault="008A4E46" w:rsidP="00082991">
      <w:r>
        <w:t xml:space="preserve">To </w:t>
      </w:r>
      <w:r w:rsidR="00CC7E2B">
        <w:t xml:space="preserve">gain a basic understanding </w:t>
      </w:r>
      <w:r w:rsidR="00D209A0">
        <w:t>of the different types of batteries suitable for use in power systems on buoys.</w:t>
      </w:r>
    </w:p>
    <w:p w14:paraId="7A5E3A50" w14:textId="77777777" w:rsidR="00394A72" w:rsidRPr="00FB3D29" w:rsidRDefault="00394A72" w:rsidP="000B7B92">
      <w:pPr>
        <w:pStyle w:val="Heading3"/>
      </w:pPr>
      <w:r>
        <w:t>Syllabus</w:t>
      </w:r>
    </w:p>
    <w:p w14:paraId="0BF014E3" w14:textId="77777777" w:rsidR="00EE47B7" w:rsidRPr="0055579C" w:rsidRDefault="00EE47B7" w:rsidP="00EE47B7">
      <w:pPr>
        <w:pStyle w:val="Lesson"/>
      </w:pPr>
      <w:r>
        <w:t>Lesson 1</w:t>
      </w:r>
      <w:r>
        <w:tab/>
      </w:r>
      <w:r w:rsidR="00D209A0">
        <w:t>Non Rechargeable Batteries</w:t>
      </w:r>
    </w:p>
    <w:p w14:paraId="145E0BD4" w14:textId="77777777" w:rsidR="00EE47B7" w:rsidRDefault="00D209A0" w:rsidP="00D61FEC">
      <w:pPr>
        <w:pStyle w:val="List1"/>
        <w:numPr>
          <w:ilvl w:val="0"/>
          <w:numId w:val="16"/>
        </w:numPr>
      </w:pPr>
      <w:r>
        <w:t>Alkaline, Lithium</w:t>
      </w:r>
    </w:p>
    <w:p w14:paraId="76F882CD" w14:textId="77777777" w:rsidR="00EE47B7" w:rsidRPr="00BA5FD1" w:rsidRDefault="00D209A0" w:rsidP="00EE47B7">
      <w:pPr>
        <w:pStyle w:val="List1"/>
      </w:pPr>
      <w:r>
        <w:t>Applications – when a non rechargeable would be selected</w:t>
      </w:r>
    </w:p>
    <w:p w14:paraId="57ACDA5E" w14:textId="77777777" w:rsidR="00EE47B7" w:rsidRDefault="00D209A0" w:rsidP="00EE47B7">
      <w:pPr>
        <w:pStyle w:val="List1"/>
      </w:pPr>
      <w:r>
        <w:lastRenderedPageBreak/>
        <w:t>Safe disposal</w:t>
      </w:r>
    </w:p>
    <w:p w14:paraId="1D422F8D" w14:textId="77777777" w:rsidR="00EE47B7" w:rsidRPr="0055579C" w:rsidRDefault="00EE47B7" w:rsidP="00EE47B7">
      <w:pPr>
        <w:pStyle w:val="Lesson"/>
      </w:pPr>
      <w:r>
        <w:t>Lesson 2</w:t>
      </w:r>
      <w:r>
        <w:tab/>
      </w:r>
      <w:r w:rsidR="00D209A0">
        <w:t>Rechargeable Batteries</w:t>
      </w:r>
    </w:p>
    <w:p w14:paraId="0F27012D" w14:textId="1D3E8521" w:rsidR="00EE47B7" w:rsidRDefault="00D209A0" w:rsidP="00D61FEC">
      <w:pPr>
        <w:pStyle w:val="List1"/>
        <w:numPr>
          <w:ilvl w:val="0"/>
          <w:numId w:val="17"/>
        </w:numPr>
      </w:pPr>
      <w:r>
        <w:t>Gel</w:t>
      </w:r>
      <w:r w:rsidR="00F84AC8">
        <w:t>/ liquid</w:t>
      </w:r>
      <w:r>
        <w:t xml:space="preserve"> lead acid</w:t>
      </w:r>
    </w:p>
    <w:p w14:paraId="6664E3BA" w14:textId="086AE710" w:rsidR="00EE47B7" w:rsidRPr="00BA5FD1" w:rsidRDefault="00D209A0" w:rsidP="00EE47B7">
      <w:pPr>
        <w:pStyle w:val="List1"/>
      </w:pPr>
      <w:r>
        <w:t>NiMH</w:t>
      </w:r>
      <w:r w:rsidR="00F84AC8">
        <w:t>/</w:t>
      </w:r>
      <w:r w:rsidR="00717DDB">
        <w:t>NiCad</w:t>
      </w:r>
    </w:p>
    <w:p w14:paraId="4781423E" w14:textId="77777777" w:rsidR="00394A72" w:rsidRDefault="00D209A0" w:rsidP="00D209A0">
      <w:pPr>
        <w:pStyle w:val="List1"/>
      </w:pPr>
      <w:r>
        <w:t>Applications – when a rechargeable battery would be selected</w:t>
      </w:r>
    </w:p>
    <w:p w14:paraId="086EF795" w14:textId="241CB33F" w:rsidR="00717DDB" w:rsidRDefault="00717DDB" w:rsidP="00D209A0">
      <w:pPr>
        <w:pStyle w:val="List1"/>
      </w:pPr>
      <w:r>
        <w:t>Battery housing and ventilation</w:t>
      </w:r>
    </w:p>
    <w:p w14:paraId="3D8FC496" w14:textId="3D08FF7F" w:rsidR="004D59D7" w:rsidRDefault="004D59D7">
      <w:pPr>
        <w:rPr>
          <w:rFonts w:cs="Arial"/>
          <w:u w:val="single"/>
        </w:rPr>
      </w:pPr>
    </w:p>
    <w:p w14:paraId="44D71F09" w14:textId="3437038B" w:rsidR="00D209A0" w:rsidRDefault="00D209A0" w:rsidP="008A543E">
      <w:pPr>
        <w:pStyle w:val="Lesson"/>
      </w:pPr>
      <w:r w:rsidRPr="00D209A0">
        <w:t xml:space="preserve">Lesson </w:t>
      </w:r>
      <w:r>
        <w:t>3</w:t>
      </w:r>
    </w:p>
    <w:p w14:paraId="0BCE864C" w14:textId="77777777" w:rsidR="00D209A0" w:rsidRPr="00D209A0" w:rsidRDefault="00D209A0" w:rsidP="00D209A0">
      <w:pPr>
        <w:pStyle w:val="List1"/>
        <w:numPr>
          <w:ilvl w:val="0"/>
          <w:numId w:val="0"/>
        </w:numPr>
        <w:tabs>
          <w:tab w:val="left" w:pos="567"/>
        </w:tabs>
      </w:pPr>
      <w:r>
        <w:t>1</w:t>
      </w:r>
      <w:r>
        <w:tab/>
        <w:t>Voltages in common use</w:t>
      </w:r>
    </w:p>
    <w:p w14:paraId="3E6F4D3E" w14:textId="00BC7635" w:rsidR="00D209A0" w:rsidRPr="00172BEF" w:rsidRDefault="00D209A0" w:rsidP="00D209A0">
      <w:pPr>
        <w:pStyle w:val="List1"/>
        <w:numPr>
          <w:ilvl w:val="0"/>
          <w:numId w:val="0"/>
        </w:numPr>
      </w:pPr>
    </w:p>
    <w:p w14:paraId="4EF315F2" w14:textId="2CB0DACB" w:rsidR="008A543E" w:rsidRPr="00FB3D29" w:rsidRDefault="004D59D7" w:rsidP="008A543E">
      <w:pPr>
        <w:pStyle w:val="Heading2"/>
      </w:pPr>
      <w:bookmarkStart w:id="75" w:name="_Toc322529526"/>
      <w:bookmarkStart w:id="76" w:name="_Toc322529575"/>
      <w:bookmarkStart w:id="77" w:name="_Toc338403770"/>
      <w:r>
        <w:t xml:space="preserve">Training Module </w:t>
      </w:r>
      <w:r w:rsidR="008A543E">
        <w:t>3</w:t>
      </w:r>
      <w:r w:rsidR="000F78CB" w:rsidRPr="00FB3D29">
        <w:t xml:space="preserve"> </w:t>
      </w:r>
      <w:r w:rsidR="000F78CB">
        <w:t>–</w:t>
      </w:r>
      <w:r w:rsidR="00394A72" w:rsidRPr="00FB3D29">
        <w:t xml:space="preserve"> </w:t>
      </w:r>
      <w:bookmarkEnd w:id="75"/>
      <w:bookmarkEnd w:id="76"/>
      <w:r w:rsidR="008A543E">
        <w:t>Battery Maintenance</w:t>
      </w:r>
      <w:bookmarkEnd w:id="77"/>
      <w:r w:rsidR="008A543E" w:rsidRPr="008A543E">
        <w:t xml:space="preserve"> </w:t>
      </w:r>
    </w:p>
    <w:p w14:paraId="5E9DB742" w14:textId="77777777" w:rsidR="008A543E" w:rsidRPr="00FB3D29" w:rsidRDefault="008A543E" w:rsidP="008A543E">
      <w:pPr>
        <w:pStyle w:val="Heading3"/>
        <w:rPr>
          <w:b/>
          <w:bCs/>
        </w:rPr>
      </w:pPr>
      <w:r w:rsidRPr="00082991">
        <w:t>Scope</w:t>
      </w:r>
      <w:r w:rsidRPr="00FB3D29">
        <w:t xml:space="preserve"> </w:t>
      </w:r>
    </w:p>
    <w:p w14:paraId="638C50B7" w14:textId="198850CA" w:rsidR="008A543E" w:rsidRPr="00FB3D29" w:rsidRDefault="00CC7E2B" w:rsidP="008A543E">
      <w:r>
        <w:rPr>
          <w:rFonts w:cs="Arial"/>
        </w:rPr>
        <w:t>Explains how to maintain, operate and dispose of batteries for maximum life and safe disposal</w:t>
      </w:r>
      <w:r w:rsidR="008A543E">
        <w:rPr>
          <w:szCs w:val="22"/>
        </w:rPr>
        <w:t>.</w:t>
      </w:r>
    </w:p>
    <w:p w14:paraId="19017258" w14:textId="77777777" w:rsidR="008A543E" w:rsidRPr="00FB3D29" w:rsidRDefault="008A543E" w:rsidP="008A543E">
      <w:pPr>
        <w:pStyle w:val="Heading3"/>
        <w:rPr>
          <w:b/>
          <w:bCs/>
        </w:rPr>
      </w:pPr>
      <w:r w:rsidRPr="00082991">
        <w:t>Learning</w:t>
      </w:r>
      <w:r w:rsidRPr="00FB3D29">
        <w:t xml:space="preserve"> Objective </w:t>
      </w:r>
    </w:p>
    <w:p w14:paraId="678C6917" w14:textId="38A55D9F" w:rsidR="008A543E" w:rsidRDefault="008A543E" w:rsidP="008A543E">
      <w:r>
        <w:t xml:space="preserve">To </w:t>
      </w:r>
      <w:r w:rsidR="00CC7E2B">
        <w:t>gain a basic understanding of</w:t>
      </w:r>
      <w:r>
        <w:t xml:space="preserve"> how to maintain batteries and how to optimise battery life.</w:t>
      </w:r>
    </w:p>
    <w:p w14:paraId="10A8905E" w14:textId="77777777" w:rsidR="008A543E" w:rsidRPr="00FB3D29" w:rsidRDefault="008A543E" w:rsidP="008A543E">
      <w:pPr>
        <w:pStyle w:val="Heading3"/>
      </w:pPr>
      <w:r>
        <w:t>Syllabus</w:t>
      </w:r>
    </w:p>
    <w:p w14:paraId="2DB7270A" w14:textId="77777777" w:rsidR="008A543E" w:rsidRDefault="008A543E" w:rsidP="003C032F">
      <w:pPr>
        <w:pStyle w:val="Lesson"/>
      </w:pPr>
      <w:r w:rsidRPr="00341B4B">
        <w:t>Lesson 1</w:t>
      </w:r>
      <w:r w:rsidRPr="00341B4B">
        <w:tab/>
        <w:t>Battery Storage</w:t>
      </w:r>
    </w:p>
    <w:p w14:paraId="666169A5" w14:textId="77777777" w:rsidR="00CD6556" w:rsidRDefault="00CD6556" w:rsidP="00CD6556">
      <w:pPr>
        <w:pStyle w:val="Lesson"/>
        <w:tabs>
          <w:tab w:val="left" w:pos="567"/>
        </w:tabs>
        <w:rPr>
          <w:u w:val="none"/>
        </w:rPr>
      </w:pPr>
      <w:r>
        <w:rPr>
          <w:u w:val="none"/>
        </w:rPr>
        <w:t>1</w:t>
      </w:r>
      <w:r>
        <w:rPr>
          <w:u w:val="none"/>
        </w:rPr>
        <w:tab/>
        <w:t>Storage locations</w:t>
      </w:r>
    </w:p>
    <w:p w14:paraId="421ED5ED" w14:textId="77777777" w:rsidR="00CD6556" w:rsidRDefault="00CD6556" w:rsidP="00CD6556">
      <w:pPr>
        <w:pStyle w:val="Lesson"/>
        <w:tabs>
          <w:tab w:val="left" w:pos="567"/>
        </w:tabs>
        <w:rPr>
          <w:szCs w:val="22"/>
          <w:u w:val="none"/>
        </w:rPr>
      </w:pPr>
      <w:r>
        <w:rPr>
          <w:szCs w:val="22"/>
          <w:u w:val="none"/>
        </w:rPr>
        <w:t>2</w:t>
      </w:r>
      <w:r>
        <w:rPr>
          <w:szCs w:val="22"/>
          <w:u w:val="none"/>
        </w:rPr>
        <w:tab/>
        <w:t>Effects of complete discharge in storage</w:t>
      </w:r>
    </w:p>
    <w:p w14:paraId="3401D005" w14:textId="77777777" w:rsidR="008A543E" w:rsidRPr="00CD6556" w:rsidRDefault="00CD6556" w:rsidP="00CD6556">
      <w:pPr>
        <w:pStyle w:val="Lesson"/>
        <w:tabs>
          <w:tab w:val="left" w:pos="567"/>
        </w:tabs>
        <w:rPr>
          <w:szCs w:val="22"/>
        </w:rPr>
      </w:pPr>
      <w:r>
        <w:rPr>
          <w:szCs w:val="22"/>
          <w:u w:val="none"/>
        </w:rPr>
        <w:t>3</w:t>
      </w:r>
      <w:r>
        <w:rPr>
          <w:szCs w:val="22"/>
          <w:u w:val="none"/>
        </w:rPr>
        <w:tab/>
        <w:t>Maintaining charge during storage</w:t>
      </w:r>
    </w:p>
    <w:p w14:paraId="44963160" w14:textId="77777777" w:rsidR="008A543E" w:rsidRDefault="008A543E" w:rsidP="003C032F">
      <w:pPr>
        <w:pStyle w:val="Lesson"/>
      </w:pPr>
      <w:r>
        <w:t>Lesson 2</w:t>
      </w:r>
      <w:r>
        <w:tab/>
        <w:t>Rechargeable Batteries</w:t>
      </w:r>
    </w:p>
    <w:p w14:paraId="50F0F662" w14:textId="77777777" w:rsidR="008A543E" w:rsidRPr="003C032F" w:rsidRDefault="003C032F" w:rsidP="003C032F">
      <w:pPr>
        <w:pStyle w:val="Lesson"/>
        <w:tabs>
          <w:tab w:val="clear" w:pos="1134"/>
          <w:tab w:val="left" w:pos="567"/>
        </w:tabs>
        <w:rPr>
          <w:szCs w:val="22"/>
          <w:u w:val="none"/>
        </w:rPr>
      </w:pPr>
      <w:r>
        <w:rPr>
          <w:u w:val="none"/>
        </w:rPr>
        <w:t>1</w:t>
      </w:r>
      <w:r>
        <w:rPr>
          <w:u w:val="none"/>
        </w:rPr>
        <w:tab/>
        <w:t>Advantage of battery conditioning prior to use in service</w:t>
      </w:r>
    </w:p>
    <w:p w14:paraId="4728E485" w14:textId="77777777" w:rsidR="008A543E" w:rsidRPr="000B4BC4" w:rsidRDefault="003C032F" w:rsidP="000B4BC4">
      <w:pPr>
        <w:pStyle w:val="BodyText"/>
        <w:tabs>
          <w:tab w:val="left" w:pos="567"/>
        </w:tabs>
      </w:pPr>
      <w:r w:rsidRPr="000B4BC4">
        <w:t>2</w:t>
      </w:r>
      <w:r w:rsidRPr="000B4BC4">
        <w:tab/>
        <w:t xml:space="preserve">Methods of </w:t>
      </w:r>
      <w:r w:rsidRPr="000B4BC4">
        <w:rPr>
          <w:lang w:eastAsia="de-DE"/>
        </w:rPr>
        <w:t>battery</w:t>
      </w:r>
      <w:r w:rsidRPr="000B4BC4">
        <w:t xml:space="preserve"> conditioning</w:t>
      </w:r>
    </w:p>
    <w:p w14:paraId="06D390C5" w14:textId="77777777" w:rsidR="008A543E" w:rsidRPr="003C032F" w:rsidRDefault="003C032F" w:rsidP="003C032F">
      <w:pPr>
        <w:pStyle w:val="BodyText"/>
        <w:tabs>
          <w:tab w:val="left" w:pos="567"/>
        </w:tabs>
      </w:pPr>
      <w:r>
        <w:rPr>
          <w:lang w:eastAsia="de-DE"/>
        </w:rPr>
        <w:t>3</w:t>
      </w:r>
      <w:r>
        <w:rPr>
          <w:lang w:eastAsia="de-DE"/>
        </w:rPr>
        <w:tab/>
        <w:t>Frequency of battery conditioning</w:t>
      </w:r>
    </w:p>
    <w:p w14:paraId="7D658FDB" w14:textId="77777777" w:rsidR="008A543E" w:rsidRDefault="008A543E" w:rsidP="008A543E">
      <w:pPr>
        <w:pStyle w:val="Lesson"/>
      </w:pPr>
      <w:r w:rsidRPr="00D209A0">
        <w:t xml:space="preserve">Lesson </w:t>
      </w:r>
      <w:r>
        <w:t>3</w:t>
      </w:r>
      <w:r w:rsidR="003C032F">
        <w:tab/>
        <w:t>Routine Maintenance</w:t>
      </w:r>
    </w:p>
    <w:p w14:paraId="3C4CD0E6" w14:textId="77777777" w:rsidR="0043040C" w:rsidRDefault="008A543E" w:rsidP="003C032F">
      <w:pPr>
        <w:pStyle w:val="List1"/>
        <w:numPr>
          <w:ilvl w:val="0"/>
          <w:numId w:val="0"/>
        </w:numPr>
        <w:tabs>
          <w:tab w:val="left" w:pos="567"/>
        </w:tabs>
      </w:pPr>
      <w:r>
        <w:t>1</w:t>
      </w:r>
      <w:r>
        <w:tab/>
        <w:t>V</w:t>
      </w:r>
      <w:r w:rsidR="003C032F">
        <w:t>isual inspection</w:t>
      </w:r>
    </w:p>
    <w:p w14:paraId="69F6E9A2" w14:textId="77777777" w:rsidR="003C032F" w:rsidRDefault="003C032F" w:rsidP="003C032F">
      <w:pPr>
        <w:pStyle w:val="List1"/>
        <w:numPr>
          <w:ilvl w:val="0"/>
          <w:numId w:val="0"/>
        </w:numPr>
        <w:tabs>
          <w:tab w:val="left" w:pos="567"/>
          <w:tab w:val="left" w:pos="851"/>
        </w:tabs>
      </w:pPr>
      <w:r>
        <w:tab/>
        <w:t>a.</w:t>
      </w:r>
      <w:r>
        <w:tab/>
        <w:t>Swelling of the casing</w:t>
      </w:r>
    </w:p>
    <w:p w14:paraId="406DE323" w14:textId="77777777" w:rsidR="003C032F" w:rsidRDefault="003C032F" w:rsidP="003C032F">
      <w:pPr>
        <w:pStyle w:val="List1"/>
        <w:numPr>
          <w:ilvl w:val="0"/>
          <w:numId w:val="0"/>
        </w:numPr>
        <w:tabs>
          <w:tab w:val="left" w:pos="567"/>
          <w:tab w:val="left" w:pos="851"/>
        </w:tabs>
      </w:pPr>
      <w:r>
        <w:tab/>
        <w:t>b.</w:t>
      </w:r>
      <w:r>
        <w:tab/>
        <w:t>Terminal and connection integrity</w:t>
      </w:r>
    </w:p>
    <w:p w14:paraId="52AF9626" w14:textId="77777777" w:rsidR="003C032F" w:rsidRDefault="003C032F" w:rsidP="003C032F">
      <w:pPr>
        <w:pStyle w:val="List1"/>
        <w:numPr>
          <w:ilvl w:val="0"/>
          <w:numId w:val="0"/>
        </w:numPr>
        <w:tabs>
          <w:tab w:val="left" w:pos="567"/>
          <w:tab w:val="left" w:pos="851"/>
        </w:tabs>
      </w:pPr>
      <w:r>
        <w:tab/>
        <w:t>c.</w:t>
      </w:r>
      <w:r>
        <w:tab/>
        <w:t>Signs of electrolyte leakage</w:t>
      </w:r>
    </w:p>
    <w:p w14:paraId="352000E1" w14:textId="77777777" w:rsidR="003C032F" w:rsidRDefault="003C032F" w:rsidP="003C032F">
      <w:pPr>
        <w:pStyle w:val="List1"/>
        <w:numPr>
          <w:ilvl w:val="0"/>
          <w:numId w:val="0"/>
        </w:numPr>
        <w:tabs>
          <w:tab w:val="left" w:pos="567"/>
          <w:tab w:val="left" w:pos="851"/>
        </w:tabs>
      </w:pPr>
      <w:r>
        <w:tab/>
        <w:t>d.</w:t>
      </w:r>
      <w:r>
        <w:tab/>
        <w:t>Corrosion</w:t>
      </w:r>
    </w:p>
    <w:p w14:paraId="27CE7FBF" w14:textId="77777777" w:rsidR="003C032F" w:rsidRDefault="003C032F" w:rsidP="003C032F">
      <w:pPr>
        <w:pStyle w:val="List1"/>
        <w:numPr>
          <w:ilvl w:val="0"/>
          <w:numId w:val="0"/>
        </w:numPr>
        <w:tabs>
          <w:tab w:val="left" w:pos="567"/>
          <w:tab w:val="left" w:pos="851"/>
        </w:tabs>
      </w:pPr>
      <w:r>
        <w:tab/>
        <w:t>e.</w:t>
      </w:r>
      <w:r>
        <w:tab/>
        <w:t>Corrosion prevention as per manufacturers recommendations</w:t>
      </w:r>
    </w:p>
    <w:p w14:paraId="38078B38" w14:textId="77777777" w:rsidR="003C032F" w:rsidRDefault="003C032F" w:rsidP="003C032F">
      <w:pPr>
        <w:pStyle w:val="List1"/>
        <w:numPr>
          <w:ilvl w:val="0"/>
          <w:numId w:val="0"/>
        </w:numPr>
        <w:tabs>
          <w:tab w:val="left" w:pos="567"/>
          <w:tab w:val="left" w:pos="851"/>
        </w:tabs>
      </w:pPr>
      <w:r>
        <w:tab/>
        <w:t>f.</w:t>
      </w:r>
      <w:r>
        <w:tab/>
        <w:t>Policy decision on when to replace</w:t>
      </w:r>
    </w:p>
    <w:p w14:paraId="1474AC1A" w14:textId="77777777" w:rsidR="003C032F" w:rsidRDefault="003C032F" w:rsidP="003C032F">
      <w:pPr>
        <w:pStyle w:val="List1"/>
        <w:numPr>
          <w:ilvl w:val="0"/>
          <w:numId w:val="0"/>
        </w:numPr>
        <w:tabs>
          <w:tab w:val="left" w:pos="567"/>
          <w:tab w:val="left" w:pos="851"/>
          <w:tab w:val="left" w:pos="1134"/>
        </w:tabs>
        <w:rPr>
          <w:u w:val="single"/>
        </w:rPr>
      </w:pPr>
      <w:r>
        <w:rPr>
          <w:u w:val="single"/>
        </w:rPr>
        <w:t>Lesson 4</w:t>
      </w:r>
      <w:r>
        <w:rPr>
          <w:u w:val="single"/>
        </w:rPr>
        <w:tab/>
        <w:t>Testing</w:t>
      </w:r>
    </w:p>
    <w:p w14:paraId="5AFB233B" w14:textId="77777777" w:rsidR="003C032F" w:rsidRDefault="00711827" w:rsidP="00D61FEC">
      <w:pPr>
        <w:pStyle w:val="List1"/>
        <w:numPr>
          <w:ilvl w:val="0"/>
          <w:numId w:val="20"/>
        </w:numPr>
        <w:tabs>
          <w:tab w:val="left" w:pos="567"/>
          <w:tab w:val="left" w:pos="851"/>
          <w:tab w:val="left" w:pos="1134"/>
        </w:tabs>
        <w:ind w:hanging="924"/>
      </w:pPr>
      <w:r>
        <w:t>Expected voltages</w:t>
      </w:r>
    </w:p>
    <w:p w14:paraId="6F837AB4" w14:textId="77777777" w:rsidR="00711827" w:rsidRDefault="00711827" w:rsidP="00D61FEC">
      <w:pPr>
        <w:pStyle w:val="List1"/>
        <w:numPr>
          <w:ilvl w:val="0"/>
          <w:numId w:val="20"/>
        </w:numPr>
        <w:tabs>
          <w:tab w:val="left" w:pos="567"/>
          <w:tab w:val="left" w:pos="851"/>
          <w:tab w:val="left" w:pos="1134"/>
        </w:tabs>
        <w:ind w:hanging="924"/>
      </w:pPr>
      <w:r>
        <w:t>Discharge testing</w:t>
      </w:r>
    </w:p>
    <w:p w14:paraId="2207374A" w14:textId="77777777" w:rsidR="00711827" w:rsidRDefault="00711827" w:rsidP="00D61FEC">
      <w:pPr>
        <w:pStyle w:val="List1"/>
        <w:numPr>
          <w:ilvl w:val="0"/>
          <w:numId w:val="20"/>
        </w:numPr>
        <w:tabs>
          <w:tab w:val="left" w:pos="567"/>
          <w:tab w:val="left" w:pos="851"/>
          <w:tab w:val="left" w:pos="1134"/>
        </w:tabs>
        <w:ind w:hanging="924"/>
      </w:pPr>
      <w:r>
        <w:t>Use of propriety condition monitors and test equipment</w:t>
      </w:r>
    </w:p>
    <w:p w14:paraId="09E0DAF1" w14:textId="77777777" w:rsidR="00711827" w:rsidRDefault="00711827" w:rsidP="00711827">
      <w:pPr>
        <w:pStyle w:val="List1"/>
        <w:numPr>
          <w:ilvl w:val="0"/>
          <w:numId w:val="0"/>
        </w:numPr>
        <w:tabs>
          <w:tab w:val="left" w:pos="567"/>
          <w:tab w:val="left" w:pos="851"/>
          <w:tab w:val="left" w:pos="1134"/>
        </w:tabs>
      </w:pPr>
      <w:r>
        <w:rPr>
          <w:u w:val="single"/>
        </w:rPr>
        <w:t>Lesson 5 – Disposal</w:t>
      </w:r>
    </w:p>
    <w:p w14:paraId="123C06DA" w14:textId="77777777" w:rsidR="00711827" w:rsidRDefault="00711827" w:rsidP="00D61FEC">
      <w:pPr>
        <w:pStyle w:val="List1"/>
        <w:numPr>
          <w:ilvl w:val="0"/>
          <w:numId w:val="21"/>
        </w:numPr>
        <w:tabs>
          <w:tab w:val="left" w:pos="567"/>
          <w:tab w:val="left" w:pos="851"/>
          <w:tab w:val="left" w:pos="1134"/>
        </w:tabs>
        <w:ind w:hanging="924"/>
      </w:pPr>
      <w:r>
        <w:t>Safe disposal</w:t>
      </w:r>
    </w:p>
    <w:p w14:paraId="23DF8E9F" w14:textId="77777777" w:rsidR="00711827" w:rsidRPr="00711827" w:rsidRDefault="00711827" w:rsidP="00D61FEC">
      <w:pPr>
        <w:pStyle w:val="List1"/>
        <w:numPr>
          <w:ilvl w:val="0"/>
          <w:numId w:val="21"/>
        </w:numPr>
        <w:tabs>
          <w:tab w:val="left" w:pos="567"/>
          <w:tab w:val="left" w:pos="851"/>
          <w:tab w:val="left" w:pos="1134"/>
        </w:tabs>
        <w:ind w:hanging="924"/>
      </w:pPr>
      <w:r>
        <w:lastRenderedPageBreak/>
        <w:t>Local regulation</w:t>
      </w:r>
    </w:p>
    <w:p w14:paraId="13453AB7" w14:textId="77777777" w:rsidR="008A543E" w:rsidRPr="008A543E" w:rsidRDefault="008A543E" w:rsidP="008A543E">
      <w:pPr>
        <w:pStyle w:val="BodyText"/>
        <w:rPr>
          <w:lang w:eastAsia="de-DE"/>
        </w:rPr>
      </w:pPr>
    </w:p>
    <w:p w14:paraId="61EA4BCE" w14:textId="26EDA499" w:rsidR="00394A72" w:rsidRPr="00BA5FD1" w:rsidRDefault="00754E4A" w:rsidP="006C3CB5">
      <w:pPr>
        <w:pStyle w:val="Heading2"/>
      </w:pPr>
      <w:bookmarkStart w:id="78" w:name="_Toc322529528"/>
      <w:bookmarkStart w:id="79" w:name="_Toc322529577"/>
      <w:bookmarkStart w:id="80" w:name="_Toc196817968"/>
      <w:bookmarkStart w:id="81" w:name="_Toc338403771"/>
      <w:r>
        <w:t>Training Module</w:t>
      </w:r>
      <w:r w:rsidR="00711827">
        <w:t xml:space="preserve"> 4 –</w:t>
      </w:r>
      <w:bookmarkEnd w:id="78"/>
      <w:bookmarkEnd w:id="79"/>
      <w:bookmarkEnd w:id="80"/>
      <w:r w:rsidR="00711827">
        <w:t xml:space="preserve"> Battery Charging</w:t>
      </w:r>
      <w:bookmarkEnd w:id="81"/>
    </w:p>
    <w:p w14:paraId="746B090E" w14:textId="77777777" w:rsidR="00394A72" w:rsidRPr="00082991" w:rsidRDefault="00394A72" w:rsidP="006C3CB5">
      <w:pPr>
        <w:pStyle w:val="Heading3"/>
        <w:rPr>
          <w:b/>
        </w:rPr>
      </w:pPr>
      <w:r w:rsidRPr="00082991">
        <w:t>Scope</w:t>
      </w:r>
    </w:p>
    <w:p w14:paraId="49475B84" w14:textId="21A84EE6" w:rsidR="00394A72" w:rsidRPr="00FB3D29" w:rsidRDefault="00754E4A" w:rsidP="006C3CB5">
      <w:pPr>
        <w:pStyle w:val="BodyText"/>
      </w:pPr>
      <w:r>
        <w:rPr>
          <w:rFonts w:cs="Arial"/>
        </w:rPr>
        <w:t>This module covers different types of charging methods available and charge regulation</w:t>
      </w:r>
      <w:r w:rsidR="00711827">
        <w:rPr>
          <w:rFonts w:cs="Arial"/>
        </w:rPr>
        <w:t>.</w:t>
      </w:r>
    </w:p>
    <w:p w14:paraId="518EB37D" w14:textId="77777777" w:rsidR="00394A72" w:rsidRPr="00FB3D29" w:rsidRDefault="00394A72" w:rsidP="006C3CB5">
      <w:pPr>
        <w:pStyle w:val="Heading3"/>
        <w:rPr>
          <w:b/>
        </w:rPr>
      </w:pPr>
      <w:r w:rsidRPr="00082991">
        <w:t>Learning</w:t>
      </w:r>
      <w:r w:rsidRPr="00FB3D29">
        <w:t xml:space="preserve"> Objective</w:t>
      </w:r>
    </w:p>
    <w:p w14:paraId="6A88A8C3" w14:textId="5DE32F57" w:rsidR="00394A72" w:rsidRDefault="00711827" w:rsidP="006C3CB5">
      <w:pPr>
        <w:pStyle w:val="BodyText"/>
      </w:pPr>
      <w:r>
        <w:t xml:space="preserve">To </w:t>
      </w:r>
      <w:r w:rsidR="00754E4A">
        <w:t xml:space="preserve">gain a basic </w:t>
      </w:r>
      <w:r>
        <w:t>understand</w:t>
      </w:r>
      <w:r w:rsidR="00754E4A">
        <w:t>ing of</w:t>
      </w:r>
      <w:r>
        <w:t xml:space="preserve"> the options for charging buoy batteries and how to maintain charging systems.</w:t>
      </w:r>
    </w:p>
    <w:p w14:paraId="17BF1F54" w14:textId="77777777" w:rsidR="00711827" w:rsidRPr="00FB3D29" w:rsidRDefault="00394A72" w:rsidP="00711827">
      <w:pPr>
        <w:pStyle w:val="Heading3"/>
      </w:pPr>
      <w:r>
        <w:t>Syllabus</w:t>
      </w:r>
      <w:r w:rsidR="00711827" w:rsidRPr="00711827">
        <w:t xml:space="preserve"> </w:t>
      </w:r>
    </w:p>
    <w:p w14:paraId="1A218EDE" w14:textId="77777777" w:rsidR="00711827" w:rsidRDefault="00711827" w:rsidP="00711827">
      <w:pPr>
        <w:pStyle w:val="Lesson"/>
      </w:pPr>
      <w:r w:rsidRPr="00341B4B">
        <w:t>Lesson 1</w:t>
      </w:r>
      <w:r w:rsidRPr="00341B4B">
        <w:tab/>
      </w:r>
      <w:r w:rsidR="00384172">
        <w:t>Charging sources</w:t>
      </w:r>
    </w:p>
    <w:p w14:paraId="14729AB7" w14:textId="77777777" w:rsidR="00711827" w:rsidRDefault="00711827" w:rsidP="00711827">
      <w:pPr>
        <w:pStyle w:val="Lesson"/>
        <w:tabs>
          <w:tab w:val="left" w:pos="567"/>
        </w:tabs>
        <w:rPr>
          <w:u w:val="none"/>
        </w:rPr>
      </w:pPr>
      <w:r>
        <w:rPr>
          <w:u w:val="none"/>
        </w:rPr>
        <w:t>1</w:t>
      </w:r>
      <w:r>
        <w:rPr>
          <w:u w:val="none"/>
        </w:rPr>
        <w:tab/>
      </w:r>
      <w:r w:rsidR="00384172">
        <w:rPr>
          <w:u w:val="none"/>
        </w:rPr>
        <w:t>Solar PV</w:t>
      </w:r>
    </w:p>
    <w:p w14:paraId="0BA61D93" w14:textId="77777777" w:rsidR="00711827" w:rsidRDefault="00711827" w:rsidP="00711827">
      <w:pPr>
        <w:pStyle w:val="Lesson"/>
        <w:tabs>
          <w:tab w:val="left" w:pos="567"/>
        </w:tabs>
        <w:rPr>
          <w:szCs w:val="22"/>
          <w:u w:val="none"/>
        </w:rPr>
      </w:pPr>
      <w:r>
        <w:rPr>
          <w:szCs w:val="22"/>
          <w:u w:val="none"/>
        </w:rPr>
        <w:t>2</w:t>
      </w:r>
      <w:r>
        <w:rPr>
          <w:szCs w:val="22"/>
          <w:u w:val="none"/>
        </w:rPr>
        <w:tab/>
      </w:r>
      <w:r w:rsidR="00384172">
        <w:rPr>
          <w:szCs w:val="22"/>
          <w:u w:val="none"/>
        </w:rPr>
        <w:t>Wind generation</w:t>
      </w:r>
    </w:p>
    <w:p w14:paraId="7EC941A0" w14:textId="77777777" w:rsidR="00711827" w:rsidRPr="00CD6556" w:rsidRDefault="00711827" w:rsidP="00711827">
      <w:pPr>
        <w:pStyle w:val="Lesson"/>
        <w:tabs>
          <w:tab w:val="left" w:pos="567"/>
        </w:tabs>
        <w:rPr>
          <w:szCs w:val="22"/>
        </w:rPr>
      </w:pPr>
      <w:r>
        <w:rPr>
          <w:szCs w:val="22"/>
          <w:u w:val="none"/>
        </w:rPr>
        <w:t>3</w:t>
      </w:r>
      <w:r>
        <w:rPr>
          <w:szCs w:val="22"/>
          <w:u w:val="none"/>
        </w:rPr>
        <w:tab/>
      </w:r>
      <w:r w:rsidR="00384172">
        <w:rPr>
          <w:szCs w:val="22"/>
          <w:u w:val="none"/>
        </w:rPr>
        <w:t>Wave actuated generators</w:t>
      </w:r>
    </w:p>
    <w:p w14:paraId="09E7A44B" w14:textId="77777777" w:rsidR="00711827" w:rsidRDefault="00711827" w:rsidP="00711827">
      <w:pPr>
        <w:pStyle w:val="Lesson"/>
      </w:pPr>
      <w:r>
        <w:t>Lesson 2</w:t>
      </w:r>
      <w:r>
        <w:tab/>
      </w:r>
      <w:r w:rsidR="00384172">
        <w:t>Charge regulation</w:t>
      </w:r>
    </w:p>
    <w:p w14:paraId="16968CD1" w14:textId="77777777" w:rsidR="00711827" w:rsidRPr="003C032F" w:rsidRDefault="00711827" w:rsidP="00711827">
      <w:pPr>
        <w:pStyle w:val="Lesson"/>
        <w:tabs>
          <w:tab w:val="clear" w:pos="1134"/>
          <w:tab w:val="left" w:pos="567"/>
        </w:tabs>
        <w:rPr>
          <w:szCs w:val="22"/>
          <w:u w:val="none"/>
        </w:rPr>
      </w:pPr>
      <w:r>
        <w:rPr>
          <w:u w:val="none"/>
        </w:rPr>
        <w:t>1</w:t>
      </w:r>
      <w:r>
        <w:rPr>
          <w:u w:val="none"/>
        </w:rPr>
        <w:tab/>
      </w:r>
      <w:r w:rsidR="00384172">
        <w:rPr>
          <w:u w:val="none"/>
        </w:rPr>
        <w:t>Regulation integral to the charging source</w:t>
      </w:r>
    </w:p>
    <w:p w14:paraId="28A4F0EA" w14:textId="77777777" w:rsidR="00711827" w:rsidRPr="000B4BC4" w:rsidRDefault="00711827" w:rsidP="000B4BC4">
      <w:pPr>
        <w:pStyle w:val="List1"/>
        <w:numPr>
          <w:ilvl w:val="0"/>
          <w:numId w:val="0"/>
        </w:numPr>
        <w:tabs>
          <w:tab w:val="left" w:pos="567"/>
        </w:tabs>
      </w:pPr>
      <w:r w:rsidRPr="000B4BC4">
        <w:t>2</w:t>
      </w:r>
      <w:r w:rsidRPr="000B4BC4">
        <w:tab/>
      </w:r>
      <w:r w:rsidR="00384172" w:rsidRPr="000B4BC4">
        <w:t>Regulation external to the charging source</w:t>
      </w:r>
    </w:p>
    <w:p w14:paraId="5ABB0351" w14:textId="77777777" w:rsidR="00711827" w:rsidRDefault="00711827" w:rsidP="00711827">
      <w:pPr>
        <w:pStyle w:val="Lesson"/>
      </w:pPr>
      <w:r w:rsidRPr="00D209A0">
        <w:t xml:space="preserve">Lesson </w:t>
      </w:r>
      <w:r>
        <w:t>3</w:t>
      </w:r>
      <w:r>
        <w:tab/>
      </w:r>
      <w:r w:rsidR="00384172">
        <w:t>Charge systems maintenance</w:t>
      </w:r>
    </w:p>
    <w:p w14:paraId="537B311D" w14:textId="77777777" w:rsidR="00384172" w:rsidRDefault="00711827" w:rsidP="00384172">
      <w:pPr>
        <w:pStyle w:val="List1"/>
        <w:numPr>
          <w:ilvl w:val="0"/>
          <w:numId w:val="0"/>
        </w:numPr>
        <w:tabs>
          <w:tab w:val="left" w:pos="567"/>
        </w:tabs>
      </w:pPr>
      <w:r>
        <w:t>1</w:t>
      </w:r>
      <w:r>
        <w:tab/>
      </w:r>
      <w:r w:rsidR="00384172">
        <w:t>Charge output checks</w:t>
      </w:r>
    </w:p>
    <w:p w14:paraId="0A0EEA2C" w14:textId="77777777" w:rsidR="00384172" w:rsidRPr="008A543E" w:rsidRDefault="00384172" w:rsidP="00384172">
      <w:pPr>
        <w:pStyle w:val="BodyText"/>
        <w:rPr>
          <w:lang w:eastAsia="de-DE"/>
        </w:rPr>
      </w:pPr>
    </w:p>
    <w:p w14:paraId="793A5EFD" w14:textId="33A2BED2" w:rsidR="00384172" w:rsidRPr="00BA5FD1" w:rsidRDefault="00650735" w:rsidP="00384172">
      <w:pPr>
        <w:pStyle w:val="Heading2"/>
      </w:pPr>
      <w:bookmarkStart w:id="82" w:name="_Toc338403772"/>
      <w:r>
        <w:t>Training Module</w:t>
      </w:r>
      <w:r w:rsidR="00384172">
        <w:t xml:space="preserve"> 5 – General Considerations and Site Visit</w:t>
      </w:r>
      <w:bookmarkEnd w:id="82"/>
    </w:p>
    <w:p w14:paraId="4F5B1B47" w14:textId="77777777" w:rsidR="00384172" w:rsidRPr="00082991" w:rsidRDefault="00384172" w:rsidP="00384172">
      <w:pPr>
        <w:pStyle w:val="Heading3"/>
        <w:rPr>
          <w:b/>
        </w:rPr>
      </w:pPr>
      <w:r w:rsidRPr="00082991">
        <w:t>Scope</w:t>
      </w:r>
    </w:p>
    <w:p w14:paraId="753246EF" w14:textId="25D56AD7" w:rsidR="00384172" w:rsidRPr="00FB3D29" w:rsidRDefault="00384172" w:rsidP="00384172">
      <w:pPr>
        <w:pStyle w:val="BodyText"/>
      </w:pPr>
      <w:r>
        <w:rPr>
          <w:rFonts w:cs="Arial"/>
        </w:rPr>
        <w:t xml:space="preserve">This </w:t>
      </w:r>
      <w:r w:rsidR="00650735">
        <w:rPr>
          <w:rFonts w:cs="Arial"/>
        </w:rPr>
        <w:t>module</w:t>
      </w:r>
      <w:r>
        <w:rPr>
          <w:rFonts w:cs="Arial"/>
        </w:rPr>
        <w:t xml:space="preserve"> </w:t>
      </w:r>
      <w:r w:rsidR="00650735">
        <w:rPr>
          <w:rFonts w:cs="Arial"/>
        </w:rPr>
        <w:t>covers general items of battery installation and operation before a site visit to consolidate knowledge gained on the course in a practical manner</w:t>
      </w:r>
    </w:p>
    <w:p w14:paraId="24D83E5B" w14:textId="77777777" w:rsidR="00384172" w:rsidRPr="00FB3D29" w:rsidRDefault="00384172" w:rsidP="00384172">
      <w:pPr>
        <w:pStyle w:val="Heading3"/>
        <w:rPr>
          <w:b/>
        </w:rPr>
      </w:pPr>
      <w:r w:rsidRPr="00082991">
        <w:t>Learning</w:t>
      </w:r>
      <w:r w:rsidRPr="00FB3D29">
        <w:t xml:space="preserve"> Objective</w:t>
      </w:r>
    </w:p>
    <w:p w14:paraId="16DCE288" w14:textId="65554CD8" w:rsidR="00384172" w:rsidRDefault="00384172" w:rsidP="00384172">
      <w:pPr>
        <w:pStyle w:val="BodyText"/>
      </w:pPr>
      <w:r>
        <w:t xml:space="preserve">To </w:t>
      </w:r>
      <w:r w:rsidR="00650735">
        <w:t xml:space="preserve">gain a basic </w:t>
      </w:r>
      <w:r>
        <w:t>understand</w:t>
      </w:r>
      <w:r w:rsidR="00650735">
        <w:t>ing of</w:t>
      </w:r>
      <w:r>
        <w:t xml:space="preserve"> the overview of conditions and general issues pertinent to power systems on buoys.</w:t>
      </w:r>
    </w:p>
    <w:p w14:paraId="32EB3B19" w14:textId="77777777" w:rsidR="00384172" w:rsidRPr="00FB3D29" w:rsidRDefault="00384172" w:rsidP="00384172">
      <w:pPr>
        <w:pStyle w:val="Heading3"/>
      </w:pPr>
      <w:r>
        <w:t>Syllabus</w:t>
      </w:r>
      <w:r w:rsidRPr="00711827">
        <w:t xml:space="preserve"> </w:t>
      </w:r>
    </w:p>
    <w:p w14:paraId="0546F0B2" w14:textId="77777777" w:rsidR="00384172" w:rsidRDefault="00384172" w:rsidP="00384172">
      <w:pPr>
        <w:pStyle w:val="Lesson"/>
      </w:pPr>
      <w:r w:rsidRPr="00341B4B">
        <w:t>Lesson 1</w:t>
      </w:r>
      <w:r w:rsidRPr="00341B4B">
        <w:tab/>
      </w:r>
      <w:r>
        <w:t>Environmental protection</w:t>
      </w:r>
    </w:p>
    <w:p w14:paraId="0D8CA280" w14:textId="77777777" w:rsidR="00384172" w:rsidRDefault="00384172" w:rsidP="00D61FEC">
      <w:pPr>
        <w:pStyle w:val="Lesson"/>
        <w:numPr>
          <w:ilvl w:val="0"/>
          <w:numId w:val="22"/>
        </w:numPr>
        <w:tabs>
          <w:tab w:val="left" w:pos="567"/>
        </w:tabs>
        <w:ind w:hanging="924"/>
        <w:rPr>
          <w:u w:val="none"/>
        </w:rPr>
      </w:pPr>
      <w:r>
        <w:rPr>
          <w:u w:val="none"/>
        </w:rPr>
        <w:t>Terminal covers</w:t>
      </w:r>
    </w:p>
    <w:p w14:paraId="6742C710" w14:textId="77777777" w:rsidR="00384172" w:rsidRDefault="00384172" w:rsidP="00384172">
      <w:pPr>
        <w:pStyle w:val="List1indent1"/>
      </w:pPr>
      <w:r>
        <w:t>Open</w:t>
      </w:r>
    </w:p>
    <w:p w14:paraId="07DBA45B" w14:textId="77777777" w:rsidR="00384172" w:rsidRDefault="00384172" w:rsidP="00384172">
      <w:pPr>
        <w:pStyle w:val="List1indent1"/>
      </w:pPr>
      <w:r>
        <w:t>Sealed</w:t>
      </w:r>
    </w:p>
    <w:p w14:paraId="103CEDFC" w14:textId="77777777" w:rsidR="00384172" w:rsidRDefault="00384172" w:rsidP="00D61FEC">
      <w:pPr>
        <w:pStyle w:val="Lesson"/>
        <w:numPr>
          <w:ilvl w:val="0"/>
          <w:numId w:val="22"/>
        </w:numPr>
        <w:tabs>
          <w:tab w:val="left" w:pos="567"/>
        </w:tabs>
        <w:ind w:hanging="924"/>
        <w:rPr>
          <w:szCs w:val="22"/>
          <w:u w:val="none"/>
        </w:rPr>
      </w:pPr>
      <w:r>
        <w:rPr>
          <w:szCs w:val="22"/>
          <w:u w:val="none"/>
        </w:rPr>
        <w:t>Battery boxes</w:t>
      </w:r>
    </w:p>
    <w:p w14:paraId="0C82957F" w14:textId="77777777" w:rsidR="00384172" w:rsidRDefault="00384172" w:rsidP="00D61FEC">
      <w:pPr>
        <w:pStyle w:val="List1indent1"/>
        <w:numPr>
          <w:ilvl w:val="4"/>
          <w:numId w:val="12"/>
        </w:numPr>
        <w:ind w:left="1134" w:hanging="567"/>
      </w:pPr>
      <w:r>
        <w:t>Sealed</w:t>
      </w:r>
    </w:p>
    <w:p w14:paraId="08ADDE6A" w14:textId="77777777" w:rsidR="00384172" w:rsidRDefault="00384172" w:rsidP="000B4BC4">
      <w:pPr>
        <w:pStyle w:val="List1indent1"/>
        <w:numPr>
          <w:ilvl w:val="0"/>
          <w:numId w:val="0"/>
        </w:numPr>
        <w:tabs>
          <w:tab w:val="left" w:pos="1134"/>
        </w:tabs>
        <w:ind w:left="567"/>
      </w:pPr>
      <w:r>
        <w:t>b.</w:t>
      </w:r>
      <w:r>
        <w:tab/>
        <w:t>Vented</w:t>
      </w:r>
    </w:p>
    <w:p w14:paraId="113A419B" w14:textId="77777777" w:rsidR="00384172" w:rsidRDefault="000B4BC4" w:rsidP="00384172">
      <w:pPr>
        <w:pStyle w:val="Lesson"/>
        <w:tabs>
          <w:tab w:val="left" w:pos="567"/>
        </w:tabs>
        <w:rPr>
          <w:szCs w:val="22"/>
          <w:u w:val="none"/>
        </w:rPr>
      </w:pPr>
      <w:r>
        <w:rPr>
          <w:szCs w:val="22"/>
          <w:u w:val="none"/>
        </w:rPr>
        <w:t>3</w:t>
      </w:r>
      <w:r>
        <w:rPr>
          <w:szCs w:val="22"/>
          <w:u w:val="none"/>
        </w:rPr>
        <w:tab/>
        <w:t>Location</w:t>
      </w:r>
    </w:p>
    <w:p w14:paraId="02F39A86" w14:textId="77777777" w:rsidR="000B4BC4" w:rsidRDefault="000B4BC4" w:rsidP="00384172">
      <w:pPr>
        <w:pStyle w:val="Lesson"/>
        <w:tabs>
          <w:tab w:val="left" w:pos="567"/>
        </w:tabs>
        <w:rPr>
          <w:szCs w:val="22"/>
          <w:u w:val="none"/>
        </w:rPr>
      </w:pPr>
      <w:r>
        <w:rPr>
          <w:szCs w:val="22"/>
          <w:u w:val="none"/>
        </w:rPr>
        <w:tab/>
        <w:t>a.</w:t>
      </w:r>
      <w:r>
        <w:rPr>
          <w:szCs w:val="22"/>
          <w:u w:val="none"/>
        </w:rPr>
        <w:tab/>
        <w:t>Access</w:t>
      </w:r>
    </w:p>
    <w:p w14:paraId="567BB788" w14:textId="77777777" w:rsidR="000B4BC4" w:rsidRDefault="000B4BC4" w:rsidP="00384172">
      <w:pPr>
        <w:pStyle w:val="Lesson"/>
        <w:tabs>
          <w:tab w:val="left" w:pos="567"/>
        </w:tabs>
        <w:rPr>
          <w:szCs w:val="22"/>
          <w:u w:val="none"/>
        </w:rPr>
      </w:pPr>
      <w:r>
        <w:rPr>
          <w:szCs w:val="22"/>
          <w:u w:val="none"/>
        </w:rPr>
        <w:tab/>
        <w:t>b.</w:t>
      </w:r>
      <w:r>
        <w:rPr>
          <w:szCs w:val="22"/>
          <w:u w:val="none"/>
        </w:rPr>
        <w:tab/>
        <w:t>Theft</w:t>
      </w:r>
    </w:p>
    <w:p w14:paraId="633CC6BB" w14:textId="77777777" w:rsidR="000B4BC4" w:rsidRPr="00CD6556" w:rsidRDefault="000B4BC4" w:rsidP="00384172">
      <w:pPr>
        <w:pStyle w:val="Lesson"/>
        <w:tabs>
          <w:tab w:val="left" w:pos="567"/>
        </w:tabs>
        <w:rPr>
          <w:szCs w:val="22"/>
        </w:rPr>
      </w:pPr>
      <w:r>
        <w:rPr>
          <w:szCs w:val="22"/>
          <w:u w:val="none"/>
        </w:rPr>
        <w:tab/>
        <w:t>c.</w:t>
      </w:r>
      <w:r>
        <w:rPr>
          <w:szCs w:val="22"/>
          <w:u w:val="none"/>
        </w:rPr>
        <w:tab/>
        <w:t>Wave protection</w:t>
      </w:r>
    </w:p>
    <w:p w14:paraId="115C5EAF" w14:textId="77777777" w:rsidR="00717DDB" w:rsidRDefault="00717DDB">
      <w:pPr>
        <w:rPr>
          <w:rFonts w:cs="Arial"/>
          <w:u w:val="single"/>
        </w:rPr>
      </w:pPr>
      <w:r>
        <w:br w:type="page"/>
      </w:r>
    </w:p>
    <w:p w14:paraId="2DA0DB1C" w14:textId="082F159A" w:rsidR="00384172" w:rsidRDefault="00384172" w:rsidP="00384172">
      <w:pPr>
        <w:pStyle w:val="Lesson"/>
      </w:pPr>
      <w:r>
        <w:lastRenderedPageBreak/>
        <w:t>Lesson 2</w:t>
      </w:r>
      <w:r>
        <w:tab/>
      </w:r>
      <w:r w:rsidR="000B4BC4">
        <w:t>Site visit</w:t>
      </w:r>
    </w:p>
    <w:p w14:paraId="0F029F96" w14:textId="77777777" w:rsidR="00384172" w:rsidRPr="003C032F" w:rsidRDefault="00384172" w:rsidP="00384172">
      <w:pPr>
        <w:pStyle w:val="Lesson"/>
        <w:tabs>
          <w:tab w:val="clear" w:pos="1134"/>
          <w:tab w:val="left" w:pos="567"/>
        </w:tabs>
        <w:rPr>
          <w:szCs w:val="22"/>
          <w:u w:val="none"/>
        </w:rPr>
      </w:pPr>
      <w:r>
        <w:rPr>
          <w:u w:val="none"/>
        </w:rPr>
        <w:t>1</w:t>
      </w:r>
      <w:r>
        <w:rPr>
          <w:u w:val="none"/>
        </w:rPr>
        <w:tab/>
      </w:r>
      <w:r w:rsidR="000B4BC4">
        <w:rPr>
          <w:u w:val="none"/>
        </w:rPr>
        <w:t>Visit to a buoy yard to view power system installations</w:t>
      </w:r>
    </w:p>
    <w:p w14:paraId="72B0EBDF" w14:textId="77777777" w:rsidR="00384172" w:rsidRDefault="00384172" w:rsidP="000B4BC4">
      <w:pPr>
        <w:pStyle w:val="Lesson"/>
        <w:tabs>
          <w:tab w:val="clear" w:pos="1134"/>
          <w:tab w:val="left" w:pos="567"/>
        </w:tabs>
      </w:pPr>
      <w:r w:rsidRPr="000B4BC4">
        <w:rPr>
          <w:caps/>
          <w:szCs w:val="22"/>
          <w:u w:val="none"/>
        </w:rPr>
        <w:t>2</w:t>
      </w:r>
      <w:r w:rsidRPr="000B4BC4">
        <w:rPr>
          <w:szCs w:val="22"/>
          <w:u w:val="none"/>
        </w:rPr>
        <w:tab/>
      </w:r>
      <w:r w:rsidR="000B4BC4" w:rsidRPr="000B4BC4">
        <w:rPr>
          <w:szCs w:val="22"/>
          <w:u w:val="none"/>
        </w:rPr>
        <w:t xml:space="preserve">Visit to battery </w:t>
      </w:r>
      <w:r w:rsidR="000B4BC4" w:rsidRPr="000B4BC4">
        <w:rPr>
          <w:u w:val="none"/>
        </w:rPr>
        <w:t>conditioning</w:t>
      </w:r>
      <w:r w:rsidR="000B4BC4" w:rsidRPr="000B4BC4">
        <w:rPr>
          <w:szCs w:val="22"/>
          <w:u w:val="none"/>
        </w:rPr>
        <w:t xml:space="preserve"> installation</w:t>
      </w:r>
    </w:p>
    <w:sectPr w:rsidR="00384172" w:rsidSect="00080131">
      <w:headerReference w:type="default" r:id="rId13"/>
      <w:footerReference w:type="default" r:id="rId14"/>
      <w:headerReference w:type="first" r:id="rId15"/>
      <w:pgSz w:w="11906" w:h="16838"/>
      <w:pgMar w:top="1134" w:right="1134" w:bottom="1134" w:left="1134"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0" w:author="Gerardine Delanoye" w:date="2016-03-10T11:25:00Z" w:initials="GD">
    <w:p w14:paraId="28062A4E" w14:textId="65FC9B68" w:rsidR="002D7BC0" w:rsidRDefault="002D7BC0">
      <w:pPr>
        <w:pStyle w:val="CommentText"/>
      </w:pPr>
      <w:r>
        <w:rPr>
          <w:rStyle w:val="CommentReference"/>
        </w:rPr>
        <w:annotationRef/>
      </w:r>
      <w:r>
        <w:t>Should technician be 18 years old?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8062A4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48FF46" w14:textId="77777777" w:rsidR="00824C26" w:rsidRDefault="00824C26" w:rsidP="00314708">
      <w:r>
        <w:separator/>
      </w:r>
    </w:p>
  </w:endnote>
  <w:endnote w:type="continuationSeparator" w:id="0">
    <w:p w14:paraId="07798178" w14:textId="77777777" w:rsidR="00824C26" w:rsidRDefault="00824C26"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FFEF0" w14:textId="77777777" w:rsidR="000B4BC4" w:rsidRPr="006C3CB5" w:rsidRDefault="000B4BC4"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A32A7B">
      <w:rPr>
        <w:rFonts w:cs="Arial"/>
        <w:noProof/>
      </w:rPr>
      <w:t>5</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A32A7B">
      <w:rPr>
        <w:rFonts w:cs="Arial"/>
        <w:noProof/>
      </w:rPr>
      <w:t>9</w:t>
    </w:r>
    <w:r w:rsidRPr="006C3CB5">
      <w:rPr>
        <w:rFonts w:cs="Arial"/>
      </w:rPr>
      <w:fldChar w:fldCharType="end"/>
    </w:r>
  </w:p>
  <w:p w14:paraId="6C93EC51" w14:textId="77777777" w:rsidR="000B4BC4" w:rsidRPr="00F878DD" w:rsidRDefault="000B4BC4">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30ABBB" w14:textId="77777777" w:rsidR="00824C26" w:rsidRDefault="00824C26" w:rsidP="00314708">
      <w:r>
        <w:separator/>
      </w:r>
    </w:p>
  </w:footnote>
  <w:footnote w:type="continuationSeparator" w:id="0">
    <w:p w14:paraId="62EA04C8" w14:textId="77777777" w:rsidR="00824C26" w:rsidRDefault="00824C26"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D63DD" w14:textId="54C0729D" w:rsidR="000B4BC4" w:rsidRPr="00080131" w:rsidRDefault="000B4BC4" w:rsidP="00080131">
    <w:pPr>
      <w:pStyle w:val="Header"/>
    </w:pPr>
    <w:r w:rsidRPr="00080131">
      <w:t xml:space="preserve">Model Course Level 2 Technician Training – </w:t>
    </w:r>
    <w:r>
      <w:t xml:space="preserve">Power Sources on Buoys </w:t>
    </w:r>
    <w:r w:rsidRPr="00080131">
      <w:t xml:space="preserve">IALA WWA </w:t>
    </w:r>
    <w:r>
      <w:t>L2:</w:t>
    </w:r>
    <w:r w:rsidR="008679A8">
      <w:t>1</w:t>
    </w:r>
    <w:r>
      <w:t>.</w:t>
    </w:r>
    <w:r w:rsidR="008679A8">
      <w:t>14</w:t>
    </w:r>
  </w:p>
  <w:p w14:paraId="24BCEF33" w14:textId="77777777" w:rsidR="000B4BC4" w:rsidRDefault="000B4BC4">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95C0B" w14:textId="77777777" w:rsidR="003938DD" w:rsidRDefault="003938DD" w:rsidP="003938DD">
    <w:pPr>
      <w:pStyle w:val="Header"/>
      <w:jc w:val="right"/>
    </w:pPr>
    <w:r>
      <w:t>ENG4-10.16</w:t>
    </w:r>
  </w:p>
  <w:p w14:paraId="338C06B1" w14:textId="2E8530A8" w:rsidR="000B4BC4" w:rsidRDefault="003938DD" w:rsidP="003938DD">
    <w:pPr>
      <w:pStyle w:val="Header"/>
      <w:jc w:val="right"/>
    </w:pPr>
    <w:r>
      <w:t xml:space="preserve">Formerly </w:t>
    </w:r>
    <w:r w:rsidR="007D1563">
      <w:t>EEP19</w:t>
    </w:r>
    <w:r w:rsidR="00FC75B4">
      <w:t>ouput23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2F02C97"/>
    <w:multiLevelType w:val="hybridMultilevel"/>
    <w:tmpl w:val="66C611AA"/>
    <w:lvl w:ilvl="0" w:tplc="F7D64FA8">
      <w:start w:val="1"/>
      <w:numFmt w:val="decimal"/>
      <w:lvlText w:val="%1"/>
      <w:lvlJc w:val="left"/>
      <w:pPr>
        <w:ind w:left="924" w:hanging="56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32952C1E"/>
    <w:multiLevelType w:val="hybridMultilevel"/>
    <w:tmpl w:val="9E0239DA"/>
    <w:lvl w:ilvl="0" w:tplc="DD661A62">
      <w:start w:val="1"/>
      <w:numFmt w:val="decimal"/>
      <w:lvlText w:val="%1"/>
      <w:lvlJc w:val="left"/>
      <w:pPr>
        <w:ind w:left="924" w:hanging="56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7">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09034D6"/>
    <w:multiLevelType w:val="hybridMultilevel"/>
    <w:tmpl w:val="9104E83E"/>
    <w:lvl w:ilvl="0" w:tplc="BCAA4926">
      <w:start w:val="1"/>
      <w:numFmt w:val="decimal"/>
      <w:lvlText w:val="%1"/>
      <w:lvlJc w:val="left"/>
      <w:pPr>
        <w:ind w:left="924" w:hanging="56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8"/>
  </w:num>
  <w:num w:numId="4">
    <w:abstractNumId w:val="6"/>
  </w:num>
  <w:num w:numId="5">
    <w:abstractNumId w:val="1"/>
  </w:num>
  <w:num w:numId="6">
    <w:abstractNumId w:val="15"/>
  </w:num>
  <w:num w:numId="7">
    <w:abstractNumId w:val="0"/>
  </w:num>
  <w:num w:numId="8">
    <w:abstractNumId w:val="5"/>
  </w:num>
  <w:num w:numId="9">
    <w:abstractNumId w:val="9"/>
  </w:num>
  <w:num w:numId="10">
    <w:abstractNumId w:val="14"/>
  </w:num>
  <w:num w:numId="11">
    <w:abstractNumId w:val="3"/>
  </w:num>
  <w:num w:numId="12">
    <w:abstractNumId w:val="7"/>
  </w:num>
  <w:num w:numId="13">
    <w:abstractNumId w:val="11"/>
  </w:num>
  <w:num w:numId="14">
    <w:abstractNumId w:val="10"/>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num>
  <w:num w:numId="19">
    <w:abstractNumId w:val="7"/>
    <w:lvlOverride w:ilvl="0">
      <w:startOverride w:val="1"/>
    </w:lvlOverride>
  </w:num>
  <w:num w:numId="20">
    <w:abstractNumId w:val="4"/>
  </w:num>
  <w:num w:numId="21">
    <w:abstractNumId w:val="13"/>
  </w:num>
  <w:num w:numId="22">
    <w:abstractNumId w:val="2"/>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rardine Delanoye">
    <w15:presenceInfo w15:providerId="AD" w15:userId="S-1-5-21-3036158373-452142988-3095193817-11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39DE"/>
    <w:rsid w:val="00005AE2"/>
    <w:rsid w:val="000066BD"/>
    <w:rsid w:val="00006FF2"/>
    <w:rsid w:val="0001028B"/>
    <w:rsid w:val="000132CD"/>
    <w:rsid w:val="00016D6B"/>
    <w:rsid w:val="00017A7F"/>
    <w:rsid w:val="00017E83"/>
    <w:rsid w:val="00017ECB"/>
    <w:rsid w:val="00024783"/>
    <w:rsid w:val="00024C1F"/>
    <w:rsid w:val="000302BB"/>
    <w:rsid w:val="00030704"/>
    <w:rsid w:val="00033CF1"/>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57BE"/>
    <w:rsid w:val="00056A5C"/>
    <w:rsid w:val="00056DE4"/>
    <w:rsid w:val="00057963"/>
    <w:rsid w:val="00057D69"/>
    <w:rsid w:val="00060E28"/>
    <w:rsid w:val="00061196"/>
    <w:rsid w:val="00063B9A"/>
    <w:rsid w:val="000666A3"/>
    <w:rsid w:val="000666F4"/>
    <w:rsid w:val="00071591"/>
    <w:rsid w:val="00072F75"/>
    <w:rsid w:val="00075D25"/>
    <w:rsid w:val="00077758"/>
    <w:rsid w:val="00080131"/>
    <w:rsid w:val="00080649"/>
    <w:rsid w:val="00080E5F"/>
    <w:rsid w:val="00082128"/>
    <w:rsid w:val="00082991"/>
    <w:rsid w:val="00083290"/>
    <w:rsid w:val="0008441E"/>
    <w:rsid w:val="00085FE1"/>
    <w:rsid w:val="00087FDA"/>
    <w:rsid w:val="000927DE"/>
    <w:rsid w:val="00093246"/>
    <w:rsid w:val="000958F1"/>
    <w:rsid w:val="0009739A"/>
    <w:rsid w:val="000A28B2"/>
    <w:rsid w:val="000A2F9E"/>
    <w:rsid w:val="000A4610"/>
    <w:rsid w:val="000A4B0D"/>
    <w:rsid w:val="000A578B"/>
    <w:rsid w:val="000B03E7"/>
    <w:rsid w:val="000B4BC4"/>
    <w:rsid w:val="000B5303"/>
    <w:rsid w:val="000B5A75"/>
    <w:rsid w:val="000B7B92"/>
    <w:rsid w:val="000C28B5"/>
    <w:rsid w:val="000C2DE9"/>
    <w:rsid w:val="000C3CE9"/>
    <w:rsid w:val="000C489A"/>
    <w:rsid w:val="000D0ABA"/>
    <w:rsid w:val="000D1165"/>
    <w:rsid w:val="000D1178"/>
    <w:rsid w:val="000D1338"/>
    <w:rsid w:val="000D30ED"/>
    <w:rsid w:val="000D33C7"/>
    <w:rsid w:val="000D547D"/>
    <w:rsid w:val="000E15C8"/>
    <w:rsid w:val="000E3EE9"/>
    <w:rsid w:val="000E5AA7"/>
    <w:rsid w:val="000F20F0"/>
    <w:rsid w:val="000F3B88"/>
    <w:rsid w:val="000F78CB"/>
    <w:rsid w:val="000F7B1B"/>
    <w:rsid w:val="000F7B33"/>
    <w:rsid w:val="001017D5"/>
    <w:rsid w:val="00103C96"/>
    <w:rsid w:val="001043D6"/>
    <w:rsid w:val="0010460F"/>
    <w:rsid w:val="001063DD"/>
    <w:rsid w:val="0010700A"/>
    <w:rsid w:val="0011254A"/>
    <w:rsid w:val="001136F6"/>
    <w:rsid w:val="00114242"/>
    <w:rsid w:val="00114654"/>
    <w:rsid w:val="001149E4"/>
    <w:rsid w:val="00117E83"/>
    <w:rsid w:val="00125B73"/>
    <w:rsid w:val="001263A3"/>
    <w:rsid w:val="00127A80"/>
    <w:rsid w:val="00127BF0"/>
    <w:rsid w:val="00127EFC"/>
    <w:rsid w:val="00130C79"/>
    <w:rsid w:val="0013160B"/>
    <w:rsid w:val="00132983"/>
    <w:rsid w:val="00132A1F"/>
    <w:rsid w:val="00135AE6"/>
    <w:rsid w:val="00135EE3"/>
    <w:rsid w:val="00136354"/>
    <w:rsid w:val="00136BAC"/>
    <w:rsid w:val="0014231D"/>
    <w:rsid w:val="00142BE9"/>
    <w:rsid w:val="00144792"/>
    <w:rsid w:val="001448AB"/>
    <w:rsid w:val="00150B24"/>
    <w:rsid w:val="00151F9E"/>
    <w:rsid w:val="00155262"/>
    <w:rsid w:val="001557D3"/>
    <w:rsid w:val="00157143"/>
    <w:rsid w:val="00157873"/>
    <w:rsid w:val="001630AD"/>
    <w:rsid w:val="0016547A"/>
    <w:rsid w:val="00171907"/>
    <w:rsid w:val="00172BEF"/>
    <w:rsid w:val="00173D30"/>
    <w:rsid w:val="00174633"/>
    <w:rsid w:val="001760E8"/>
    <w:rsid w:val="00177C9C"/>
    <w:rsid w:val="00177E8D"/>
    <w:rsid w:val="00181342"/>
    <w:rsid w:val="00183DC2"/>
    <w:rsid w:val="00184F11"/>
    <w:rsid w:val="00195BF2"/>
    <w:rsid w:val="00197EE8"/>
    <w:rsid w:val="001A0D2D"/>
    <w:rsid w:val="001A312C"/>
    <w:rsid w:val="001A35C8"/>
    <w:rsid w:val="001A4765"/>
    <w:rsid w:val="001A489A"/>
    <w:rsid w:val="001A4DE2"/>
    <w:rsid w:val="001A68DA"/>
    <w:rsid w:val="001B1BFE"/>
    <w:rsid w:val="001B2F32"/>
    <w:rsid w:val="001B5CB8"/>
    <w:rsid w:val="001B74B4"/>
    <w:rsid w:val="001C2165"/>
    <w:rsid w:val="001C221E"/>
    <w:rsid w:val="001C4C00"/>
    <w:rsid w:val="001C4CF0"/>
    <w:rsid w:val="001C4FBF"/>
    <w:rsid w:val="001C7044"/>
    <w:rsid w:val="001C705F"/>
    <w:rsid w:val="001D3958"/>
    <w:rsid w:val="001E0499"/>
    <w:rsid w:val="001E1859"/>
    <w:rsid w:val="001E1D49"/>
    <w:rsid w:val="001E2FC3"/>
    <w:rsid w:val="001E5684"/>
    <w:rsid w:val="001F560C"/>
    <w:rsid w:val="001F766B"/>
    <w:rsid w:val="002042B5"/>
    <w:rsid w:val="00205459"/>
    <w:rsid w:val="002056C8"/>
    <w:rsid w:val="00210AFB"/>
    <w:rsid w:val="00211415"/>
    <w:rsid w:val="0021145A"/>
    <w:rsid w:val="0021149B"/>
    <w:rsid w:val="0021181D"/>
    <w:rsid w:val="00211EFB"/>
    <w:rsid w:val="00215C87"/>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2C4E"/>
    <w:rsid w:val="002447D2"/>
    <w:rsid w:val="00245327"/>
    <w:rsid w:val="0024706E"/>
    <w:rsid w:val="0024757F"/>
    <w:rsid w:val="002475CC"/>
    <w:rsid w:val="00252451"/>
    <w:rsid w:val="002545A1"/>
    <w:rsid w:val="002564FD"/>
    <w:rsid w:val="0025779B"/>
    <w:rsid w:val="002606C2"/>
    <w:rsid w:val="00261FC1"/>
    <w:rsid w:val="002649B7"/>
    <w:rsid w:val="00265D20"/>
    <w:rsid w:val="00267125"/>
    <w:rsid w:val="002677B4"/>
    <w:rsid w:val="002700C2"/>
    <w:rsid w:val="00272179"/>
    <w:rsid w:val="00273229"/>
    <w:rsid w:val="00274CCD"/>
    <w:rsid w:val="002770D6"/>
    <w:rsid w:val="00280274"/>
    <w:rsid w:val="00280BD6"/>
    <w:rsid w:val="00281305"/>
    <w:rsid w:val="00283FA5"/>
    <w:rsid w:val="00284948"/>
    <w:rsid w:val="002856E4"/>
    <w:rsid w:val="00286CE6"/>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69AB"/>
    <w:rsid w:val="002D034A"/>
    <w:rsid w:val="002D2605"/>
    <w:rsid w:val="002D3275"/>
    <w:rsid w:val="002D34F2"/>
    <w:rsid w:val="002D46C7"/>
    <w:rsid w:val="002D5843"/>
    <w:rsid w:val="002D6B74"/>
    <w:rsid w:val="002D7BC0"/>
    <w:rsid w:val="002D7D01"/>
    <w:rsid w:val="002E00EC"/>
    <w:rsid w:val="002E0B57"/>
    <w:rsid w:val="002E2601"/>
    <w:rsid w:val="002E3EDB"/>
    <w:rsid w:val="002E4AAB"/>
    <w:rsid w:val="002E4BD3"/>
    <w:rsid w:val="002E5608"/>
    <w:rsid w:val="002E59AF"/>
    <w:rsid w:val="002E6C03"/>
    <w:rsid w:val="002F0A3C"/>
    <w:rsid w:val="002F1367"/>
    <w:rsid w:val="002F3536"/>
    <w:rsid w:val="002F4FCA"/>
    <w:rsid w:val="003000EC"/>
    <w:rsid w:val="00302222"/>
    <w:rsid w:val="00303B8A"/>
    <w:rsid w:val="00305478"/>
    <w:rsid w:val="00305C74"/>
    <w:rsid w:val="00305DFC"/>
    <w:rsid w:val="003129FA"/>
    <w:rsid w:val="00312D71"/>
    <w:rsid w:val="00313F76"/>
    <w:rsid w:val="00314708"/>
    <w:rsid w:val="00315C94"/>
    <w:rsid w:val="003211C5"/>
    <w:rsid w:val="00321557"/>
    <w:rsid w:val="003230FB"/>
    <w:rsid w:val="00326E12"/>
    <w:rsid w:val="00327398"/>
    <w:rsid w:val="00327960"/>
    <w:rsid w:val="00327B28"/>
    <w:rsid w:val="00331387"/>
    <w:rsid w:val="00333076"/>
    <w:rsid w:val="00335CF6"/>
    <w:rsid w:val="0033799B"/>
    <w:rsid w:val="00337D95"/>
    <w:rsid w:val="00341B4B"/>
    <w:rsid w:val="003437A1"/>
    <w:rsid w:val="00343877"/>
    <w:rsid w:val="00343969"/>
    <w:rsid w:val="00343DBA"/>
    <w:rsid w:val="00344D3F"/>
    <w:rsid w:val="00347054"/>
    <w:rsid w:val="00347225"/>
    <w:rsid w:val="0035084F"/>
    <w:rsid w:val="003515F8"/>
    <w:rsid w:val="003517F5"/>
    <w:rsid w:val="00351B4A"/>
    <w:rsid w:val="003523D2"/>
    <w:rsid w:val="00352FE6"/>
    <w:rsid w:val="00353046"/>
    <w:rsid w:val="00356216"/>
    <w:rsid w:val="003568F6"/>
    <w:rsid w:val="00356E2D"/>
    <w:rsid w:val="003577A3"/>
    <w:rsid w:val="00360A02"/>
    <w:rsid w:val="003653BB"/>
    <w:rsid w:val="0036799B"/>
    <w:rsid w:val="00371BEF"/>
    <w:rsid w:val="00372199"/>
    <w:rsid w:val="00372260"/>
    <w:rsid w:val="003727D8"/>
    <w:rsid w:val="00373A42"/>
    <w:rsid w:val="00374569"/>
    <w:rsid w:val="0037555C"/>
    <w:rsid w:val="0038206D"/>
    <w:rsid w:val="00382CBD"/>
    <w:rsid w:val="00383348"/>
    <w:rsid w:val="00384172"/>
    <w:rsid w:val="00385ED5"/>
    <w:rsid w:val="003866A5"/>
    <w:rsid w:val="00386F58"/>
    <w:rsid w:val="00387853"/>
    <w:rsid w:val="003938DD"/>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032F"/>
    <w:rsid w:val="003C31B8"/>
    <w:rsid w:val="003C4DBA"/>
    <w:rsid w:val="003C6E64"/>
    <w:rsid w:val="003D0652"/>
    <w:rsid w:val="003D3106"/>
    <w:rsid w:val="003D545D"/>
    <w:rsid w:val="003D7971"/>
    <w:rsid w:val="003E1639"/>
    <w:rsid w:val="003E19A6"/>
    <w:rsid w:val="003E2E9B"/>
    <w:rsid w:val="003E4772"/>
    <w:rsid w:val="003E5C07"/>
    <w:rsid w:val="003E6B46"/>
    <w:rsid w:val="003F1012"/>
    <w:rsid w:val="003F47A0"/>
    <w:rsid w:val="003F6B95"/>
    <w:rsid w:val="00401F9F"/>
    <w:rsid w:val="00404438"/>
    <w:rsid w:val="00406467"/>
    <w:rsid w:val="00406713"/>
    <w:rsid w:val="00410F16"/>
    <w:rsid w:val="00411482"/>
    <w:rsid w:val="00411B26"/>
    <w:rsid w:val="00411F57"/>
    <w:rsid w:val="004152AC"/>
    <w:rsid w:val="004268B5"/>
    <w:rsid w:val="00427789"/>
    <w:rsid w:val="0043040C"/>
    <w:rsid w:val="0043286B"/>
    <w:rsid w:val="004334AF"/>
    <w:rsid w:val="00433BCB"/>
    <w:rsid w:val="00434C65"/>
    <w:rsid w:val="004363E1"/>
    <w:rsid w:val="0043641A"/>
    <w:rsid w:val="00440484"/>
    <w:rsid w:val="00441E21"/>
    <w:rsid w:val="00441E83"/>
    <w:rsid w:val="00443B1A"/>
    <w:rsid w:val="00445381"/>
    <w:rsid w:val="00446BA1"/>
    <w:rsid w:val="00447746"/>
    <w:rsid w:val="004507CA"/>
    <w:rsid w:val="00455AA1"/>
    <w:rsid w:val="00455D09"/>
    <w:rsid w:val="0045678F"/>
    <w:rsid w:val="00456809"/>
    <w:rsid w:val="00456A80"/>
    <w:rsid w:val="00457BBF"/>
    <w:rsid w:val="004646A0"/>
    <w:rsid w:val="00464EC3"/>
    <w:rsid w:val="0047264A"/>
    <w:rsid w:val="00472F9D"/>
    <w:rsid w:val="00474232"/>
    <w:rsid w:val="00474492"/>
    <w:rsid w:val="00474CA4"/>
    <w:rsid w:val="0047753B"/>
    <w:rsid w:val="0048060F"/>
    <w:rsid w:val="0048061D"/>
    <w:rsid w:val="00494D5C"/>
    <w:rsid w:val="0049660A"/>
    <w:rsid w:val="00496B74"/>
    <w:rsid w:val="00497A32"/>
    <w:rsid w:val="004A1124"/>
    <w:rsid w:val="004A2182"/>
    <w:rsid w:val="004A2FFC"/>
    <w:rsid w:val="004A398E"/>
    <w:rsid w:val="004A551B"/>
    <w:rsid w:val="004A551C"/>
    <w:rsid w:val="004B0183"/>
    <w:rsid w:val="004B0389"/>
    <w:rsid w:val="004B28A9"/>
    <w:rsid w:val="004B3320"/>
    <w:rsid w:val="004B3D22"/>
    <w:rsid w:val="004B609D"/>
    <w:rsid w:val="004B67DC"/>
    <w:rsid w:val="004C317A"/>
    <w:rsid w:val="004C42BD"/>
    <w:rsid w:val="004C42FF"/>
    <w:rsid w:val="004C4AAD"/>
    <w:rsid w:val="004C6040"/>
    <w:rsid w:val="004C7A86"/>
    <w:rsid w:val="004D2080"/>
    <w:rsid w:val="004D442E"/>
    <w:rsid w:val="004D59D7"/>
    <w:rsid w:val="004E044E"/>
    <w:rsid w:val="004E5AB1"/>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5CCF"/>
    <w:rsid w:val="005531C8"/>
    <w:rsid w:val="0055404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7085"/>
    <w:rsid w:val="00577A66"/>
    <w:rsid w:val="00582245"/>
    <w:rsid w:val="00585FF9"/>
    <w:rsid w:val="00590A78"/>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33BE"/>
    <w:rsid w:val="005C5AAC"/>
    <w:rsid w:val="005C7177"/>
    <w:rsid w:val="005D0E50"/>
    <w:rsid w:val="005D1B71"/>
    <w:rsid w:val="005D2280"/>
    <w:rsid w:val="005D267E"/>
    <w:rsid w:val="005D495F"/>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7A4A"/>
    <w:rsid w:val="006502BC"/>
    <w:rsid w:val="00650735"/>
    <w:rsid w:val="0065081B"/>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EA4"/>
    <w:rsid w:val="00691CC7"/>
    <w:rsid w:val="00692EA2"/>
    <w:rsid w:val="006934B5"/>
    <w:rsid w:val="00694DB3"/>
    <w:rsid w:val="006968B4"/>
    <w:rsid w:val="006968EA"/>
    <w:rsid w:val="00697192"/>
    <w:rsid w:val="00697A3B"/>
    <w:rsid w:val="006A0479"/>
    <w:rsid w:val="006A08B3"/>
    <w:rsid w:val="006A0B81"/>
    <w:rsid w:val="006A0D13"/>
    <w:rsid w:val="006A0E20"/>
    <w:rsid w:val="006A31E5"/>
    <w:rsid w:val="006A3C7D"/>
    <w:rsid w:val="006A4372"/>
    <w:rsid w:val="006A6E61"/>
    <w:rsid w:val="006B0A2B"/>
    <w:rsid w:val="006B0A7F"/>
    <w:rsid w:val="006B0D7D"/>
    <w:rsid w:val="006B144C"/>
    <w:rsid w:val="006B1C26"/>
    <w:rsid w:val="006B465E"/>
    <w:rsid w:val="006B525B"/>
    <w:rsid w:val="006B5825"/>
    <w:rsid w:val="006B5CFF"/>
    <w:rsid w:val="006C0CCA"/>
    <w:rsid w:val="006C17DF"/>
    <w:rsid w:val="006C20EB"/>
    <w:rsid w:val="006C3486"/>
    <w:rsid w:val="006C3CB5"/>
    <w:rsid w:val="006C3E98"/>
    <w:rsid w:val="006D2611"/>
    <w:rsid w:val="006D35BF"/>
    <w:rsid w:val="006D41D9"/>
    <w:rsid w:val="006E1835"/>
    <w:rsid w:val="006E664B"/>
    <w:rsid w:val="006E76C9"/>
    <w:rsid w:val="006F066D"/>
    <w:rsid w:val="006F1966"/>
    <w:rsid w:val="006F1BD5"/>
    <w:rsid w:val="006F33C8"/>
    <w:rsid w:val="0070027A"/>
    <w:rsid w:val="007005FC"/>
    <w:rsid w:val="0070145E"/>
    <w:rsid w:val="0070435D"/>
    <w:rsid w:val="00704996"/>
    <w:rsid w:val="007052FA"/>
    <w:rsid w:val="0070686F"/>
    <w:rsid w:val="00706A35"/>
    <w:rsid w:val="00706F10"/>
    <w:rsid w:val="007105C3"/>
    <w:rsid w:val="007107FD"/>
    <w:rsid w:val="00711251"/>
    <w:rsid w:val="00711827"/>
    <w:rsid w:val="00711CC2"/>
    <w:rsid w:val="007143B3"/>
    <w:rsid w:val="007150A9"/>
    <w:rsid w:val="00717DDB"/>
    <w:rsid w:val="00720E55"/>
    <w:rsid w:val="0072390C"/>
    <w:rsid w:val="00724ACC"/>
    <w:rsid w:val="00724CB6"/>
    <w:rsid w:val="0072620A"/>
    <w:rsid w:val="00727EFE"/>
    <w:rsid w:val="00732207"/>
    <w:rsid w:val="00733041"/>
    <w:rsid w:val="0074224A"/>
    <w:rsid w:val="00742B11"/>
    <w:rsid w:val="007433F6"/>
    <w:rsid w:val="00744A1E"/>
    <w:rsid w:val="007466DC"/>
    <w:rsid w:val="007479A2"/>
    <w:rsid w:val="007506CC"/>
    <w:rsid w:val="00750885"/>
    <w:rsid w:val="00750F48"/>
    <w:rsid w:val="007514EF"/>
    <w:rsid w:val="00752591"/>
    <w:rsid w:val="00754667"/>
    <w:rsid w:val="00754672"/>
    <w:rsid w:val="00754E4A"/>
    <w:rsid w:val="00755CBE"/>
    <w:rsid w:val="00756032"/>
    <w:rsid w:val="00757D19"/>
    <w:rsid w:val="0076195D"/>
    <w:rsid w:val="007641AD"/>
    <w:rsid w:val="00765E4B"/>
    <w:rsid w:val="0077001B"/>
    <w:rsid w:val="007733C6"/>
    <w:rsid w:val="0077360C"/>
    <w:rsid w:val="00774A9C"/>
    <w:rsid w:val="00775843"/>
    <w:rsid w:val="0078155B"/>
    <w:rsid w:val="00786A05"/>
    <w:rsid w:val="00790238"/>
    <w:rsid w:val="007939DC"/>
    <w:rsid w:val="007944D9"/>
    <w:rsid w:val="00794543"/>
    <w:rsid w:val="00794BF7"/>
    <w:rsid w:val="007A0E50"/>
    <w:rsid w:val="007A2985"/>
    <w:rsid w:val="007A5253"/>
    <w:rsid w:val="007A71DF"/>
    <w:rsid w:val="007B1067"/>
    <w:rsid w:val="007B1C58"/>
    <w:rsid w:val="007B48F6"/>
    <w:rsid w:val="007B5140"/>
    <w:rsid w:val="007B685F"/>
    <w:rsid w:val="007B6E9C"/>
    <w:rsid w:val="007C04B7"/>
    <w:rsid w:val="007C1A5B"/>
    <w:rsid w:val="007C3F8E"/>
    <w:rsid w:val="007C62AD"/>
    <w:rsid w:val="007C62D5"/>
    <w:rsid w:val="007C645F"/>
    <w:rsid w:val="007C7BC8"/>
    <w:rsid w:val="007D0519"/>
    <w:rsid w:val="007D1563"/>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DB2"/>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EC1"/>
    <w:rsid w:val="00814F75"/>
    <w:rsid w:val="0082315B"/>
    <w:rsid w:val="008235F9"/>
    <w:rsid w:val="008239E0"/>
    <w:rsid w:val="00823E24"/>
    <w:rsid w:val="00824C0C"/>
    <w:rsid w:val="00824C26"/>
    <w:rsid w:val="00825BDE"/>
    <w:rsid w:val="00826E0B"/>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6E31"/>
    <w:rsid w:val="00866ED1"/>
    <w:rsid w:val="008679A8"/>
    <w:rsid w:val="00867C5D"/>
    <w:rsid w:val="00870B8F"/>
    <w:rsid w:val="0087163C"/>
    <w:rsid w:val="008728BC"/>
    <w:rsid w:val="00873364"/>
    <w:rsid w:val="00874A28"/>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E46"/>
    <w:rsid w:val="008A543E"/>
    <w:rsid w:val="008B08A7"/>
    <w:rsid w:val="008B1A70"/>
    <w:rsid w:val="008B243E"/>
    <w:rsid w:val="008B2565"/>
    <w:rsid w:val="008B4CDA"/>
    <w:rsid w:val="008B75AA"/>
    <w:rsid w:val="008C21E9"/>
    <w:rsid w:val="008C45BC"/>
    <w:rsid w:val="008C6730"/>
    <w:rsid w:val="008D1081"/>
    <w:rsid w:val="008D115E"/>
    <w:rsid w:val="008D12D9"/>
    <w:rsid w:val="008D3BF7"/>
    <w:rsid w:val="008D75E4"/>
    <w:rsid w:val="008D76B2"/>
    <w:rsid w:val="008D7D55"/>
    <w:rsid w:val="008E059E"/>
    <w:rsid w:val="008E0738"/>
    <w:rsid w:val="008E2BAD"/>
    <w:rsid w:val="008E6295"/>
    <w:rsid w:val="008E7BFD"/>
    <w:rsid w:val="008F061A"/>
    <w:rsid w:val="008F11FE"/>
    <w:rsid w:val="008F5A71"/>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841"/>
    <w:rsid w:val="00923957"/>
    <w:rsid w:val="00923B98"/>
    <w:rsid w:val="00923CDE"/>
    <w:rsid w:val="00926B92"/>
    <w:rsid w:val="00927CC4"/>
    <w:rsid w:val="0093162C"/>
    <w:rsid w:val="00931D40"/>
    <w:rsid w:val="00932A89"/>
    <w:rsid w:val="00933831"/>
    <w:rsid w:val="00940ED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DD0"/>
    <w:rsid w:val="009666D8"/>
    <w:rsid w:val="00966972"/>
    <w:rsid w:val="009707EC"/>
    <w:rsid w:val="009710FA"/>
    <w:rsid w:val="00972050"/>
    <w:rsid w:val="009721E6"/>
    <w:rsid w:val="0097229B"/>
    <w:rsid w:val="00977395"/>
    <w:rsid w:val="00977576"/>
    <w:rsid w:val="009807A2"/>
    <w:rsid w:val="009820F8"/>
    <w:rsid w:val="009834E0"/>
    <w:rsid w:val="00984534"/>
    <w:rsid w:val="009873AC"/>
    <w:rsid w:val="00991488"/>
    <w:rsid w:val="009936DD"/>
    <w:rsid w:val="00993EB7"/>
    <w:rsid w:val="00995226"/>
    <w:rsid w:val="009953BC"/>
    <w:rsid w:val="00996158"/>
    <w:rsid w:val="009A1E9D"/>
    <w:rsid w:val="009A22A5"/>
    <w:rsid w:val="009A45D7"/>
    <w:rsid w:val="009A4B55"/>
    <w:rsid w:val="009A4D60"/>
    <w:rsid w:val="009B1E6F"/>
    <w:rsid w:val="009B35AE"/>
    <w:rsid w:val="009B5619"/>
    <w:rsid w:val="009B63BE"/>
    <w:rsid w:val="009B6973"/>
    <w:rsid w:val="009C05AF"/>
    <w:rsid w:val="009C0939"/>
    <w:rsid w:val="009C212A"/>
    <w:rsid w:val="009C2BEE"/>
    <w:rsid w:val="009C5D65"/>
    <w:rsid w:val="009C6810"/>
    <w:rsid w:val="009C734E"/>
    <w:rsid w:val="009D23A8"/>
    <w:rsid w:val="009D5804"/>
    <w:rsid w:val="009D7203"/>
    <w:rsid w:val="009D7727"/>
    <w:rsid w:val="009E07E0"/>
    <w:rsid w:val="009E0C23"/>
    <w:rsid w:val="009E27F1"/>
    <w:rsid w:val="009E3A54"/>
    <w:rsid w:val="009E487E"/>
    <w:rsid w:val="009E631C"/>
    <w:rsid w:val="009E70F0"/>
    <w:rsid w:val="009F1BC9"/>
    <w:rsid w:val="009F3A82"/>
    <w:rsid w:val="009F7108"/>
    <w:rsid w:val="009F7622"/>
    <w:rsid w:val="00A02038"/>
    <w:rsid w:val="00A0211D"/>
    <w:rsid w:val="00A02DF1"/>
    <w:rsid w:val="00A1625E"/>
    <w:rsid w:val="00A20EC1"/>
    <w:rsid w:val="00A22638"/>
    <w:rsid w:val="00A26BCE"/>
    <w:rsid w:val="00A27416"/>
    <w:rsid w:val="00A32A7B"/>
    <w:rsid w:val="00A33327"/>
    <w:rsid w:val="00A33D49"/>
    <w:rsid w:val="00A36824"/>
    <w:rsid w:val="00A37BD2"/>
    <w:rsid w:val="00A42A77"/>
    <w:rsid w:val="00A42B2D"/>
    <w:rsid w:val="00A4322F"/>
    <w:rsid w:val="00A444BF"/>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9141C"/>
    <w:rsid w:val="00A91E98"/>
    <w:rsid w:val="00A94D44"/>
    <w:rsid w:val="00A94D6E"/>
    <w:rsid w:val="00A94E83"/>
    <w:rsid w:val="00A957E7"/>
    <w:rsid w:val="00A96D79"/>
    <w:rsid w:val="00A96DBC"/>
    <w:rsid w:val="00A97881"/>
    <w:rsid w:val="00AA16FC"/>
    <w:rsid w:val="00AA1CFE"/>
    <w:rsid w:val="00AA2745"/>
    <w:rsid w:val="00AA3392"/>
    <w:rsid w:val="00AA4144"/>
    <w:rsid w:val="00AA6091"/>
    <w:rsid w:val="00AA7A85"/>
    <w:rsid w:val="00AA7A91"/>
    <w:rsid w:val="00AB0A5D"/>
    <w:rsid w:val="00AB2E73"/>
    <w:rsid w:val="00AB5A72"/>
    <w:rsid w:val="00AB6FF7"/>
    <w:rsid w:val="00AC0E20"/>
    <w:rsid w:val="00AC44EE"/>
    <w:rsid w:val="00AC72E4"/>
    <w:rsid w:val="00AD572B"/>
    <w:rsid w:val="00AD5A54"/>
    <w:rsid w:val="00AE01B1"/>
    <w:rsid w:val="00AE2995"/>
    <w:rsid w:val="00AE4E56"/>
    <w:rsid w:val="00AE5776"/>
    <w:rsid w:val="00AE6F3A"/>
    <w:rsid w:val="00AF00CB"/>
    <w:rsid w:val="00AF061E"/>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2533"/>
    <w:rsid w:val="00B34DEF"/>
    <w:rsid w:val="00B3559B"/>
    <w:rsid w:val="00B35D51"/>
    <w:rsid w:val="00B3715D"/>
    <w:rsid w:val="00B41A9F"/>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95122"/>
    <w:rsid w:val="00B95A0C"/>
    <w:rsid w:val="00BA0C0E"/>
    <w:rsid w:val="00BA13D6"/>
    <w:rsid w:val="00BA5DFC"/>
    <w:rsid w:val="00BA5FD1"/>
    <w:rsid w:val="00BA6174"/>
    <w:rsid w:val="00BA68AF"/>
    <w:rsid w:val="00BA730B"/>
    <w:rsid w:val="00BA73D6"/>
    <w:rsid w:val="00BA7766"/>
    <w:rsid w:val="00BB28F4"/>
    <w:rsid w:val="00BC22E9"/>
    <w:rsid w:val="00BC25B2"/>
    <w:rsid w:val="00BC3AAA"/>
    <w:rsid w:val="00BC56F7"/>
    <w:rsid w:val="00BC65B7"/>
    <w:rsid w:val="00BC662D"/>
    <w:rsid w:val="00BC6A68"/>
    <w:rsid w:val="00BC7E0B"/>
    <w:rsid w:val="00BD06C8"/>
    <w:rsid w:val="00BD1EF1"/>
    <w:rsid w:val="00BD41F6"/>
    <w:rsid w:val="00BD5286"/>
    <w:rsid w:val="00BD5B21"/>
    <w:rsid w:val="00BD5E9C"/>
    <w:rsid w:val="00BD6279"/>
    <w:rsid w:val="00BE1052"/>
    <w:rsid w:val="00BE126E"/>
    <w:rsid w:val="00BE2998"/>
    <w:rsid w:val="00BE3254"/>
    <w:rsid w:val="00BE6933"/>
    <w:rsid w:val="00BF10CC"/>
    <w:rsid w:val="00BF1544"/>
    <w:rsid w:val="00BF2B31"/>
    <w:rsid w:val="00BF41BA"/>
    <w:rsid w:val="00BF43A1"/>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75FF"/>
    <w:rsid w:val="00C2002B"/>
    <w:rsid w:val="00C2015A"/>
    <w:rsid w:val="00C2310D"/>
    <w:rsid w:val="00C25E3A"/>
    <w:rsid w:val="00C2658A"/>
    <w:rsid w:val="00C26CE3"/>
    <w:rsid w:val="00C26EF9"/>
    <w:rsid w:val="00C274DB"/>
    <w:rsid w:val="00C3306D"/>
    <w:rsid w:val="00C3343D"/>
    <w:rsid w:val="00C341FB"/>
    <w:rsid w:val="00C348E2"/>
    <w:rsid w:val="00C3642F"/>
    <w:rsid w:val="00C36A9E"/>
    <w:rsid w:val="00C3758C"/>
    <w:rsid w:val="00C40834"/>
    <w:rsid w:val="00C41D73"/>
    <w:rsid w:val="00C4293E"/>
    <w:rsid w:val="00C43B19"/>
    <w:rsid w:val="00C4527E"/>
    <w:rsid w:val="00C455FD"/>
    <w:rsid w:val="00C45B04"/>
    <w:rsid w:val="00C4657C"/>
    <w:rsid w:val="00C47C73"/>
    <w:rsid w:val="00C47CA1"/>
    <w:rsid w:val="00C47CBA"/>
    <w:rsid w:val="00C501FD"/>
    <w:rsid w:val="00C50250"/>
    <w:rsid w:val="00C50E2F"/>
    <w:rsid w:val="00C51CB8"/>
    <w:rsid w:val="00C56DDC"/>
    <w:rsid w:val="00C57EC6"/>
    <w:rsid w:val="00C6024F"/>
    <w:rsid w:val="00C61363"/>
    <w:rsid w:val="00C64E07"/>
    <w:rsid w:val="00C654F4"/>
    <w:rsid w:val="00C67CA4"/>
    <w:rsid w:val="00C712D7"/>
    <w:rsid w:val="00C7136B"/>
    <w:rsid w:val="00C71425"/>
    <w:rsid w:val="00C7321E"/>
    <w:rsid w:val="00C74DFC"/>
    <w:rsid w:val="00C7519D"/>
    <w:rsid w:val="00C807D0"/>
    <w:rsid w:val="00C80C7B"/>
    <w:rsid w:val="00C84859"/>
    <w:rsid w:val="00C85FF7"/>
    <w:rsid w:val="00C867B1"/>
    <w:rsid w:val="00C90F47"/>
    <w:rsid w:val="00C91622"/>
    <w:rsid w:val="00C91FEC"/>
    <w:rsid w:val="00C923AD"/>
    <w:rsid w:val="00C92808"/>
    <w:rsid w:val="00C968E1"/>
    <w:rsid w:val="00CA0FD7"/>
    <w:rsid w:val="00CA1A20"/>
    <w:rsid w:val="00CA55A0"/>
    <w:rsid w:val="00CB2515"/>
    <w:rsid w:val="00CB61A7"/>
    <w:rsid w:val="00CB67A6"/>
    <w:rsid w:val="00CC13D0"/>
    <w:rsid w:val="00CC2826"/>
    <w:rsid w:val="00CC46F8"/>
    <w:rsid w:val="00CC5FE5"/>
    <w:rsid w:val="00CC7E2B"/>
    <w:rsid w:val="00CD03E1"/>
    <w:rsid w:val="00CD17A2"/>
    <w:rsid w:val="00CD18B2"/>
    <w:rsid w:val="00CD4074"/>
    <w:rsid w:val="00CD4B66"/>
    <w:rsid w:val="00CD6556"/>
    <w:rsid w:val="00CE0116"/>
    <w:rsid w:val="00CE03E6"/>
    <w:rsid w:val="00CE0B6E"/>
    <w:rsid w:val="00CE0FBA"/>
    <w:rsid w:val="00CE4303"/>
    <w:rsid w:val="00CE5184"/>
    <w:rsid w:val="00CE67C8"/>
    <w:rsid w:val="00CE68D7"/>
    <w:rsid w:val="00CF3D27"/>
    <w:rsid w:val="00CF5945"/>
    <w:rsid w:val="00CF59F5"/>
    <w:rsid w:val="00CF5D15"/>
    <w:rsid w:val="00CF61E3"/>
    <w:rsid w:val="00D00B76"/>
    <w:rsid w:val="00D01A96"/>
    <w:rsid w:val="00D02A32"/>
    <w:rsid w:val="00D06BDD"/>
    <w:rsid w:val="00D15384"/>
    <w:rsid w:val="00D209A0"/>
    <w:rsid w:val="00D234E9"/>
    <w:rsid w:val="00D24001"/>
    <w:rsid w:val="00D25F5E"/>
    <w:rsid w:val="00D278DC"/>
    <w:rsid w:val="00D322A5"/>
    <w:rsid w:val="00D32D63"/>
    <w:rsid w:val="00D32F60"/>
    <w:rsid w:val="00D348B2"/>
    <w:rsid w:val="00D34F57"/>
    <w:rsid w:val="00D3596E"/>
    <w:rsid w:val="00D369FA"/>
    <w:rsid w:val="00D36DBA"/>
    <w:rsid w:val="00D4071C"/>
    <w:rsid w:val="00D47961"/>
    <w:rsid w:val="00D50A04"/>
    <w:rsid w:val="00D513EC"/>
    <w:rsid w:val="00D55D58"/>
    <w:rsid w:val="00D566E6"/>
    <w:rsid w:val="00D56CD0"/>
    <w:rsid w:val="00D57622"/>
    <w:rsid w:val="00D60505"/>
    <w:rsid w:val="00D6098C"/>
    <w:rsid w:val="00D61FEC"/>
    <w:rsid w:val="00D63A7D"/>
    <w:rsid w:val="00D66B07"/>
    <w:rsid w:val="00D674BA"/>
    <w:rsid w:val="00D70D89"/>
    <w:rsid w:val="00D7293D"/>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25D8"/>
    <w:rsid w:val="00D9307A"/>
    <w:rsid w:val="00D935AB"/>
    <w:rsid w:val="00D93B93"/>
    <w:rsid w:val="00D94092"/>
    <w:rsid w:val="00D94932"/>
    <w:rsid w:val="00DA10E4"/>
    <w:rsid w:val="00DA1825"/>
    <w:rsid w:val="00DA200F"/>
    <w:rsid w:val="00DA4EEC"/>
    <w:rsid w:val="00DA4FF1"/>
    <w:rsid w:val="00DA7E25"/>
    <w:rsid w:val="00DB011F"/>
    <w:rsid w:val="00DB26A2"/>
    <w:rsid w:val="00DB3183"/>
    <w:rsid w:val="00DB4825"/>
    <w:rsid w:val="00DB4B64"/>
    <w:rsid w:val="00DC0FA3"/>
    <w:rsid w:val="00DC143F"/>
    <w:rsid w:val="00DC2CC7"/>
    <w:rsid w:val="00DC3160"/>
    <w:rsid w:val="00DC3B10"/>
    <w:rsid w:val="00DC4675"/>
    <w:rsid w:val="00DC5B58"/>
    <w:rsid w:val="00DC72F4"/>
    <w:rsid w:val="00DD0877"/>
    <w:rsid w:val="00DD2824"/>
    <w:rsid w:val="00DD2A1C"/>
    <w:rsid w:val="00DD3D9D"/>
    <w:rsid w:val="00DD426B"/>
    <w:rsid w:val="00DD4D7F"/>
    <w:rsid w:val="00DD67D1"/>
    <w:rsid w:val="00DE268A"/>
    <w:rsid w:val="00DE52AF"/>
    <w:rsid w:val="00DE7AFE"/>
    <w:rsid w:val="00DF0B6A"/>
    <w:rsid w:val="00DF143B"/>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43B0"/>
    <w:rsid w:val="00E349F6"/>
    <w:rsid w:val="00E35281"/>
    <w:rsid w:val="00E36177"/>
    <w:rsid w:val="00E362F0"/>
    <w:rsid w:val="00E375C5"/>
    <w:rsid w:val="00E376B1"/>
    <w:rsid w:val="00E403EE"/>
    <w:rsid w:val="00E41532"/>
    <w:rsid w:val="00E42142"/>
    <w:rsid w:val="00E43655"/>
    <w:rsid w:val="00E43DA2"/>
    <w:rsid w:val="00E47338"/>
    <w:rsid w:val="00E565D4"/>
    <w:rsid w:val="00E6069A"/>
    <w:rsid w:val="00E60830"/>
    <w:rsid w:val="00E62B68"/>
    <w:rsid w:val="00E6308D"/>
    <w:rsid w:val="00E713F8"/>
    <w:rsid w:val="00E7456E"/>
    <w:rsid w:val="00E7561A"/>
    <w:rsid w:val="00E75E16"/>
    <w:rsid w:val="00E762C2"/>
    <w:rsid w:val="00E800FB"/>
    <w:rsid w:val="00E83D80"/>
    <w:rsid w:val="00E85435"/>
    <w:rsid w:val="00E858C2"/>
    <w:rsid w:val="00E85B57"/>
    <w:rsid w:val="00E9207F"/>
    <w:rsid w:val="00E95ACF"/>
    <w:rsid w:val="00E95D5E"/>
    <w:rsid w:val="00E95F6B"/>
    <w:rsid w:val="00E97448"/>
    <w:rsid w:val="00EA0429"/>
    <w:rsid w:val="00EA2594"/>
    <w:rsid w:val="00EA3836"/>
    <w:rsid w:val="00EA3D38"/>
    <w:rsid w:val="00EA485A"/>
    <w:rsid w:val="00EA4CB6"/>
    <w:rsid w:val="00EB00C7"/>
    <w:rsid w:val="00EB2395"/>
    <w:rsid w:val="00EB24B1"/>
    <w:rsid w:val="00EB4632"/>
    <w:rsid w:val="00EC05D1"/>
    <w:rsid w:val="00EC2C23"/>
    <w:rsid w:val="00EC540E"/>
    <w:rsid w:val="00ED00D8"/>
    <w:rsid w:val="00ED02BB"/>
    <w:rsid w:val="00ED0470"/>
    <w:rsid w:val="00ED2797"/>
    <w:rsid w:val="00ED3835"/>
    <w:rsid w:val="00ED7394"/>
    <w:rsid w:val="00EE0764"/>
    <w:rsid w:val="00EE1F9B"/>
    <w:rsid w:val="00EE27B1"/>
    <w:rsid w:val="00EE2E0E"/>
    <w:rsid w:val="00EE3633"/>
    <w:rsid w:val="00EE47B7"/>
    <w:rsid w:val="00EE54BC"/>
    <w:rsid w:val="00EE573D"/>
    <w:rsid w:val="00EE7147"/>
    <w:rsid w:val="00EF0CD8"/>
    <w:rsid w:val="00EF1763"/>
    <w:rsid w:val="00EF3423"/>
    <w:rsid w:val="00EF5E24"/>
    <w:rsid w:val="00EF6E41"/>
    <w:rsid w:val="00EF71E9"/>
    <w:rsid w:val="00F00553"/>
    <w:rsid w:val="00F02E21"/>
    <w:rsid w:val="00F03A4A"/>
    <w:rsid w:val="00F03C8F"/>
    <w:rsid w:val="00F054F6"/>
    <w:rsid w:val="00F0697E"/>
    <w:rsid w:val="00F07211"/>
    <w:rsid w:val="00F10D9E"/>
    <w:rsid w:val="00F12E77"/>
    <w:rsid w:val="00F17748"/>
    <w:rsid w:val="00F221A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53E3"/>
    <w:rsid w:val="00F4608F"/>
    <w:rsid w:val="00F46253"/>
    <w:rsid w:val="00F5132D"/>
    <w:rsid w:val="00F543ED"/>
    <w:rsid w:val="00F5691A"/>
    <w:rsid w:val="00F645D2"/>
    <w:rsid w:val="00F65CDC"/>
    <w:rsid w:val="00F70787"/>
    <w:rsid w:val="00F709A5"/>
    <w:rsid w:val="00F711E4"/>
    <w:rsid w:val="00F7192B"/>
    <w:rsid w:val="00F71940"/>
    <w:rsid w:val="00F727E6"/>
    <w:rsid w:val="00F7451C"/>
    <w:rsid w:val="00F801DE"/>
    <w:rsid w:val="00F80646"/>
    <w:rsid w:val="00F81C53"/>
    <w:rsid w:val="00F822AD"/>
    <w:rsid w:val="00F82733"/>
    <w:rsid w:val="00F83697"/>
    <w:rsid w:val="00F83F8F"/>
    <w:rsid w:val="00F84AC8"/>
    <w:rsid w:val="00F85F14"/>
    <w:rsid w:val="00F86074"/>
    <w:rsid w:val="00F878DD"/>
    <w:rsid w:val="00F90F92"/>
    <w:rsid w:val="00F91F84"/>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5B4"/>
    <w:rsid w:val="00FC7E72"/>
    <w:rsid w:val="00FD1D46"/>
    <w:rsid w:val="00FD3218"/>
    <w:rsid w:val="00FD4061"/>
    <w:rsid w:val="00FE1C3C"/>
    <w:rsid w:val="00FE1D3F"/>
    <w:rsid w:val="00FE38B0"/>
    <w:rsid w:val="00FE46AE"/>
    <w:rsid w:val="00FE5031"/>
    <w:rsid w:val="00FE5915"/>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6AE5354"/>
  <w15:docId w15:val="{76B153BD-2208-4AB1-BD39-DF9D5A9A6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qFormat="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1"/>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1"/>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1"/>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1"/>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1"/>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1"/>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1"/>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uiPriority w:val="99"/>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2"/>
      </w:numPr>
      <w:jc w:val="both"/>
    </w:pPr>
    <w:rPr>
      <w:bCs/>
      <w:caps w:val="0"/>
      <w:snapToGrid w:val="0"/>
    </w:rPr>
  </w:style>
  <w:style w:type="paragraph" w:customStyle="1" w:styleId="AnnexFigure">
    <w:name w:val="Annex Figure"/>
    <w:basedOn w:val="Normal"/>
    <w:next w:val="Normal"/>
    <w:rsid w:val="00A9141C"/>
    <w:pPr>
      <w:numPr>
        <w:numId w:val="3"/>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4"/>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4"/>
      </w:numPr>
    </w:pPr>
    <w:rPr>
      <w:rFonts w:eastAsia="Calibri" w:cs="Calibri"/>
      <w:b/>
      <w:szCs w:val="22"/>
      <w:lang w:eastAsia="en-GB"/>
    </w:rPr>
  </w:style>
  <w:style w:type="paragraph" w:customStyle="1" w:styleId="AnnexHead3">
    <w:name w:val="Annex Head 3"/>
    <w:basedOn w:val="Normal"/>
    <w:next w:val="Normal"/>
    <w:rsid w:val="00A9141C"/>
    <w:pPr>
      <w:numPr>
        <w:ilvl w:val="2"/>
        <w:numId w:val="4"/>
      </w:numPr>
    </w:pPr>
    <w:rPr>
      <w:rFonts w:eastAsia="Calibri" w:cs="Calibri"/>
      <w:b/>
      <w:szCs w:val="22"/>
      <w:lang w:eastAsia="en-GB"/>
    </w:rPr>
  </w:style>
  <w:style w:type="paragraph" w:customStyle="1" w:styleId="AnnexHead4">
    <w:name w:val="Annex Head 4"/>
    <w:basedOn w:val="Normal"/>
    <w:next w:val="Normal"/>
    <w:rsid w:val="00A9141C"/>
    <w:pPr>
      <w:numPr>
        <w:ilvl w:val="3"/>
        <w:numId w:val="4"/>
      </w:numPr>
    </w:pPr>
    <w:rPr>
      <w:rFonts w:eastAsia="Calibri" w:cs="Calibri"/>
      <w:szCs w:val="22"/>
      <w:lang w:eastAsia="en-GB"/>
    </w:rPr>
  </w:style>
  <w:style w:type="paragraph" w:customStyle="1" w:styleId="AnnexHeading1">
    <w:name w:val="Annex Heading 1"/>
    <w:basedOn w:val="Normal"/>
    <w:next w:val="BodyText"/>
    <w:rsid w:val="00A9141C"/>
    <w:pPr>
      <w:numPr>
        <w:numId w:val="5"/>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6"/>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7"/>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8"/>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8"/>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8"/>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8"/>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9"/>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0"/>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2"/>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2"/>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2"/>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3"/>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4"/>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la-aism.org"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mments" Target="comments.xm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iala-aism.org" TargetMode="External"/><Relationship Id="rId4" Type="http://schemas.openxmlformats.org/officeDocument/2006/relationships/webSettings" Target="webSettings.xml"/><Relationship Id="rId9" Type="http://schemas.openxmlformats.org/officeDocument/2006/relationships/hyperlink" Target="http://www.iala-aism.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9</Pages>
  <Words>1307</Words>
  <Characters>7454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8744</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Seamus Doyle</cp:lastModifiedBy>
  <cp:revision>19</cp:revision>
  <cp:lastPrinted>2012-07-24T08:51:00Z</cp:lastPrinted>
  <dcterms:created xsi:type="dcterms:W3CDTF">2012-10-17T11:58:00Z</dcterms:created>
  <dcterms:modified xsi:type="dcterms:W3CDTF">2016-03-11T09:52:00Z</dcterms:modified>
</cp:coreProperties>
</file>